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6909C" w14:textId="77777777" w:rsidR="00F11683" w:rsidRDefault="00F11683">
      <w:pPr>
        <w:tabs>
          <w:tab w:val="center" w:pos="4680"/>
        </w:tabs>
        <w:suppressAutoHyphens/>
        <w:spacing w:line="240" w:lineRule="atLeast"/>
        <w:jc w:val="both"/>
        <w:rPr>
          <w:b/>
          <w:bCs/>
          <w:sz w:val="72"/>
        </w:rPr>
      </w:pPr>
      <w:r>
        <w:rPr>
          <w:sz w:val="36"/>
        </w:rPr>
        <w:tab/>
      </w:r>
      <w:r>
        <w:rPr>
          <w:sz w:val="36"/>
        </w:rPr>
        <w:tab/>
      </w:r>
      <w:r>
        <w:rPr>
          <w:sz w:val="36"/>
        </w:rPr>
        <w:tab/>
      </w:r>
      <w:r>
        <w:rPr>
          <w:sz w:val="36"/>
        </w:rPr>
        <w:tab/>
      </w:r>
      <w:r>
        <w:rPr>
          <w:b/>
          <w:bCs/>
          <w:sz w:val="36"/>
          <w:u w:val="single"/>
        </w:rPr>
        <w:t>Chapter</w:t>
      </w:r>
      <w:r>
        <w:rPr>
          <w:b/>
          <w:bCs/>
          <w:sz w:val="36"/>
        </w:rPr>
        <w:t xml:space="preserve"> </w:t>
      </w:r>
      <w:r>
        <w:rPr>
          <w:b/>
          <w:bCs/>
          <w:sz w:val="96"/>
        </w:rPr>
        <w:t>1</w:t>
      </w:r>
    </w:p>
    <w:p w14:paraId="1576966D" w14:textId="77777777" w:rsidR="00F11683" w:rsidRDefault="00F11683">
      <w:pPr>
        <w:tabs>
          <w:tab w:val="center" w:pos="4680"/>
        </w:tabs>
        <w:suppressAutoHyphens/>
        <w:spacing w:line="240" w:lineRule="atLeast"/>
        <w:jc w:val="both"/>
        <w:rPr>
          <w:b/>
          <w:bCs/>
          <w:sz w:val="36"/>
        </w:rPr>
      </w:pPr>
      <w:r>
        <w:rPr>
          <w:b/>
          <w:bCs/>
          <w:sz w:val="36"/>
        </w:rPr>
        <w:tab/>
      </w:r>
    </w:p>
    <w:p w14:paraId="0175A0DA" w14:textId="77777777" w:rsidR="00F11683" w:rsidRDefault="00F11683">
      <w:pPr>
        <w:tabs>
          <w:tab w:val="center" w:pos="4680"/>
        </w:tabs>
        <w:suppressAutoHyphens/>
        <w:spacing w:line="240" w:lineRule="atLeast"/>
        <w:jc w:val="both"/>
        <w:rPr>
          <w:b/>
          <w:bCs/>
          <w:sz w:val="36"/>
        </w:rPr>
      </w:pPr>
      <w:r>
        <w:rPr>
          <w:b/>
          <w:bCs/>
          <w:sz w:val="36"/>
        </w:rPr>
        <w:tab/>
      </w:r>
      <w:r>
        <w:rPr>
          <w:b/>
          <w:bCs/>
          <w:sz w:val="36"/>
        </w:rPr>
        <w:tab/>
      </w:r>
      <w:r>
        <w:rPr>
          <w:b/>
          <w:bCs/>
          <w:sz w:val="36"/>
        </w:rPr>
        <w:tab/>
      </w:r>
      <w:r>
        <w:rPr>
          <w:b/>
          <w:bCs/>
          <w:sz w:val="36"/>
        </w:rPr>
        <w:tab/>
      </w:r>
      <w:r>
        <w:rPr>
          <w:b/>
          <w:bCs/>
          <w:sz w:val="36"/>
        </w:rPr>
        <w:tab/>
      </w:r>
    </w:p>
    <w:p w14:paraId="18A88917" w14:textId="77777777" w:rsidR="00F11683" w:rsidRDefault="00F11683">
      <w:pPr>
        <w:pStyle w:val="Heading5"/>
      </w:pPr>
      <w:r>
        <w:t>Integrated Marketing Communications</w:t>
      </w:r>
    </w:p>
    <w:p w14:paraId="149FEC2F" w14:textId="77777777" w:rsidR="00F11683" w:rsidRDefault="00F11683">
      <w:pPr>
        <w:tabs>
          <w:tab w:val="left" w:pos="-720"/>
        </w:tabs>
        <w:suppressAutoHyphens/>
        <w:spacing w:line="240" w:lineRule="atLeast"/>
        <w:jc w:val="both"/>
        <w:rPr>
          <w:spacing w:val="-3"/>
        </w:rPr>
      </w:pPr>
    </w:p>
    <w:p w14:paraId="56348839" w14:textId="77777777" w:rsidR="00F11683" w:rsidRDefault="00F11683">
      <w:pPr>
        <w:tabs>
          <w:tab w:val="left" w:pos="-720"/>
        </w:tabs>
        <w:suppressAutoHyphens/>
        <w:spacing w:line="240" w:lineRule="atLeast"/>
        <w:jc w:val="both"/>
        <w:rPr>
          <w:spacing w:val="-3"/>
        </w:rPr>
      </w:pPr>
    </w:p>
    <w:p w14:paraId="385ADD4B" w14:textId="77777777" w:rsidR="00F11683" w:rsidRDefault="00F11683">
      <w:pPr>
        <w:pStyle w:val="Heading2"/>
        <w:rPr>
          <w:b/>
          <w:bCs/>
          <w:sz w:val="32"/>
        </w:rPr>
      </w:pPr>
      <w:r>
        <w:rPr>
          <w:b/>
          <w:bCs/>
          <w:sz w:val="32"/>
        </w:rPr>
        <w:t>LEARNING OBJECTIVES</w:t>
      </w:r>
    </w:p>
    <w:p w14:paraId="10E85BAB" w14:textId="77777777" w:rsidR="00F11683" w:rsidRDefault="00F11683">
      <w:pPr>
        <w:tabs>
          <w:tab w:val="left" w:pos="-720"/>
        </w:tabs>
        <w:suppressAutoHyphens/>
        <w:spacing w:line="240" w:lineRule="atLeast"/>
        <w:jc w:val="both"/>
        <w:rPr>
          <w:spacing w:val="-3"/>
        </w:rPr>
      </w:pPr>
    </w:p>
    <w:p w14:paraId="3D11654B" w14:textId="77777777" w:rsidR="009671A3" w:rsidRPr="009F5768" w:rsidRDefault="009671A3" w:rsidP="009671A3">
      <w:r>
        <w:t>Students should be able to answer the following questions:</w:t>
      </w:r>
    </w:p>
    <w:p w14:paraId="5F67D499" w14:textId="77777777" w:rsidR="00AA64F1" w:rsidRDefault="00AA64F1" w:rsidP="009671A3">
      <w:pPr>
        <w:tabs>
          <w:tab w:val="left" w:pos="-720"/>
        </w:tabs>
        <w:suppressAutoHyphens/>
        <w:spacing w:line="240" w:lineRule="atLeast"/>
        <w:jc w:val="both"/>
        <w:rPr>
          <w:spacing w:val="-3"/>
        </w:rPr>
      </w:pPr>
    </w:p>
    <w:p w14:paraId="2D53D011" w14:textId="77777777" w:rsidR="00AA64F1" w:rsidRPr="00DA504B" w:rsidRDefault="00AA64F1" w:rsidP="00AA64F1">
      <w:pPr>
        <w:pStyle w:val="CFOBJ"/>
        <w:spacing w:line="240" w:lineRule="auto"/>
        <w:ind w:left="187" w:hanging="187"/>
        <w:contextualSpacing/>
        <w:rPr>
          <w:rFonts w:ascii="Times New Roman" w:hAnsi="Times New Roman"/>
          <w:color w:val="auto"/>
          <w:sz w:val="24"/>
        </w:rPr>
      </w:pPr>
      <w:r w:rsidRPr="00DA504B">
        <w:rPr>
          <w:rStyle w:val="CFOBJNUM"/>
          <w:rFonts w:ascii="Times New Roman" w:hAnsi="Times New Roman"/>
          <w:b/>
          <w:color w:val="auto"/>
          <w:sz w:val="24"/>
        </w:rPr>
        <w:tab/>
        <w:t>1</w:t>
      </w:r>
      <w:r w:rsidRPr="00DA504B">
        <w:rPr>
          <w:rStyle w:val="CFOBJNUM"/>
          <w:rFonts w:ascii="Times New Roman" w:hAnsi="Times New Roman"/>
          <w:b/>
          <w:color w:val="auto"/>
          <w:sz w:val="24"/>
        </w:rPr>
        <w:tab/>
      </w:r>
      <w:r w:rsidRPr="00DA504B">
        <w:rPr>
          <w:rFonts w:ascii="Times New Roman" w:hAnsi="Times New Roman"/>
          <w:color w:val="auto"/>
          <w:sz w:val="24"/>
        </w:rPr>
        <w:t>How does communication take place?</w:t>
      </w:r>
    </w:p>
    <w:p w14:paraId="0361F7E4" w14:textId="77777777" w:rsidR="00AA64F1" w:rsidRPr="00DA504B" w:rsidRDefault="00AA64F1" w:rsidP="00AA64F1">
      <w:pPr>
        <w:pStyle w:val="CFOBJ"/>
        <w:spacing w:line="240" w:lineRule="auto"/>
        <w:ind w:left="187" w:hanging="187"/>
        <w:contextualSpacing/>
        <w:rPr>
          <w:rFonts w:ascii="Times New Roman" w:hAnsi="Times New Roman"/>
          <w:color w:val="auto"/>
          <w:sz w:val="24"/>
        </w:rPr>
      </w:pPr>
      <w:r w:rsidRPr="00DA504B">
        <w:rPr>
          <w:rStyle w:val="CFOBJNUM"/>
          <w:rFonts w:ascii="Times New Roman" w:hAnsi="Times New Roman"/>
          <w:b/>
          <w:color w:val="auto"/>
          <w:sz w:val="24"/>
        </w:rPr>
        <w:tab/>
        <w:t>2</w:t>
      </w:r>
      <w:r w:rsidRPr="00DA504B">
        <w:rPr>
          <w:rStyle w:val="CFOBJNUM"/>
          <w:rFonts w:ascii="Times New Roman" w:hAnsi="Times New Roman"/>
          <w:b/>
          <w:color w:val="auto"/>
          <w:sz w:val="24"/>
        </w:rPr>
        <w:tab/>
      </w:r>
      <w:r w:rsidRPr="00DA504B">
        <w:rPr>
          <w:rFonts w:ascii="Times New Roman" w:hAnsi="Times New Roman"/>
          <w:color w:val="auto"/>
          <w:sz w:val="24"/>
        </w:rPr>
        <w:t>What is an integrated marketing communications program?</w:t>
      </w:r>
    </w:p>
    <w:p w14:paraId="606FA5E4" w14:textId="77777777" w:rsidR="00AA64F1" w:rsidRPr="00DA504B" w:rsidRDefault="00AA64F1" w:rsidP="00AA64F1">
      <w:pPr>
        <w:pStyle w:val="CFOBJ"/>
        <w:spacing w:line="240" w:lineRule="auto"/>
        <w:ind w:left="187" w:hanging="187"/>
        <w:contextualSpacing/>
        <w:rPr>
          <w:rFonts w:ascii="Times New Roman" w:hAnsi="Times New Roman"/>
          <w:color w:val="auto"/>
          <w:sz w:val="24"/>
        </w:rPr>
      </w:pPr>
      <w:r w:rsidRPr="00DA504B">
        <w:rPr>
          <w:rStyle w:val="CFOBJNUM"/>
          <w:rFonts w:ascii="Times New Roman" w:hAnsi="Times New Roman"/>
          <w:b/>
          <w:color w:val="auto"/>
          <w:sz w:val="24"/>
        </w:rPr>
        <w:tab/>
        <w:t>3</w:t>
      </w:r>
      <w:r w:rsidRPr="00DA504B">
        <w:rPr>
          <w:rStyle w:val="CFOBJNUM"/>
          <w:rFonts w:ascii="Times New Roman" w:hAnsi="Times New Roman"/>
          <w:b/>
          <w:color w:val="auto"/>
          <w:sz w:val="24"/>
        </w:rPr>
        <w:tab/>
      </w:r>
      <w:r w:rsidRPr="00DA504B">
        <w:rPr>
          <w:rFonts w:ascii="Times New Roman" w:hAnsi="Times New Roman"/>
          <w:color w:val="auto"/>
          <w:sz w:val="24"/>
        </w:rPr>
        <w:t>What new trends are affecting marketing communications?</w:t>
      </w:r>
    </w:p>
    <w:p w14:paraId="363C0148" w14:textId="77777777" w:rsidR="00AA64F1" w:rsidRPr="00DA504B" w:rsidRDefault="00AA64F1" w:rsidP="00AA64F1">
      <w:pPr>
        <w:pStyle w:val="CFOBJ"/>
        <w:spacing w:line="240" w:lineRule="auto"/>
        <w:ind w:left="187" w:hanging="187"/>
        <w:contextualSpacing/>
        <w:rPr>
          <w:rFonts w:ascii="Times New Roman" w:hAnsi="Times New Roman"/>
          <w:color w:val="auto"/>
          <w:sz w:val="24"/>
        </w:rPr>
      </w:pPr>
      <w:r w:rsidRPr="00DA504B">
        <w:rPr>
          <w:rStyle w:val="CFOBJNUM"/>
          <w:rFonts w:ascii="Times New Roman" w:hAnsi="Times New Roman"/>
          <w:b/>
          <w:color w:val="auto"/>
          <w:sz w:val="24"/>
        </w:rPr>
        <w:tab/>
        <w:t>4</w:t>
      </w:r>
      <w:r w:rsidRPr="00DA504B">
        <w:rPr>
          <w:rStyle w:val="CFOBJNUM"/>
          <w:rFonts w:ascii="Times New Roman" w:hAnsi="Times New Roman"/>
          <w:b/>
          <w:color w:val="auto"/>
          <w:sz w:val="24"/>
        </w:rPr>
        <w:tab/>
      </w:r>
      <w:r w:rsidRPr="00DA504B">
        <w:rPr>
          <w:rFonts w:ascii="Times New Roman" w:hAnsi="Times New Roman"/>
          <w:color w:val="auto"/>
          <w:sz w:val="24"/>
        </w:rPr>
        <w:t>What are the components of an integrated marketing communications program?</w:t>
      </w:r>
    </w:p>
    <w:p w14:paraId="3709FEC0" w14:textId="77777777" w:rsidR="00AA64F1" w:rsidRDefault="00AA64F1" w:rsidP="00AA64F1">
      <w:pPr>
        <w:pStyle w:val="CFOBJ"/>
        <w:spacing w:line="240" w:lineRule="auto"/>
        <w:ind w:left="187" w:hanging="187"/>
        <w:contextualSpacing/>
        <w:rPr>
          <w:rFonts w:ascii="Times New Roman" w:hAnsi="Times New Roman"/>
          <w:color w:val="auto"/>
          <w:sz w:val="24"/>
        </w:rPr>
      </w:pPr>
      <w:r w:rsidRPr="00DA504B">
        <w:rPr>
          <w:rStyle w:val="CFOBJNUM"/>
          <w:rFonts w:ascii="Times New Roman" w:hAnsi="Times New Roman"/>
          <w:b/>
          <w:color w:val="auto"/>
          <w:sz w:val="24"/>
        </w:rPr>
        <w:tab/>
      </w:r>
      <w:r>
        <w:rPr>
          <w:rStyle w:val="CFOBJNUM"/>
          <w:rFonts w:ascii="Times New Roman" w:hAnsi="Times New Roman"/>
          <w:b/>
          <w:color w:val="auto"/>
          <w:sz w:val="24"/>
        </w:rPr>
        <w:t>5</w:t>
      </w:r>
      <w:r w:rsidRPr="00DA504B">
        <w:rPr>
          <w:rStyle w:val="CFOBJNUM"/>
          <w:rFonts w:ascii="Times New Roman" w:hAnsi="Times New Roman"/>
          <w:b/>
          <w:color w:val="auto"/>
          <w:sz w:val="24"/>
        </w:rPr>
        <w:tab/>
      </w:r>
      <w:r w:rsidRPr="00DA504B">
        <w:rPr>
          <w:rFonts w:ascii="Times New Roman" w:hAnsi="Times New Roman"/>
          <w:color w:val="auto"/>
          <w:sz w:val="24"/>
        </w:rPr>
        <w:t xml:space="preserve">What does the term </w:t>
      </w:r>
      <w:r w:rsidRPr="00DA504B">
        <w:rPr>
          <w:rStyle w:val="ITAL"/>
          <w:rFonts w:ascii="Times New Roman" w:hAnsi="Times New Roman"/>
          <w:color w:val="auto"/>
          <w:sz w:val="24"/>
        </w:rPr>
        <w:t>GIMC</w:t>
      </w:r>
      <w:r w:rsidRPr="00DA504B">
        <w:rPr>
          <w:rFonts w:ascii="Times New Roman" w:hAnsi="Times New Roman"/>
          <w:color w:val="auto"/>
          <w:sz w:val="24"/>
        </w:rPr>
        <w:t xml:space="preserve"> mean?</w:t>
      </w:r>
    </w:p>
    <w:p w14:paraId="157ECC31" w14:textId="77777777" w:rsidR="00AA64F1" w:rsidRDefault="00AA64F1" w:rsidP="009671A3">
      <w:pPr>
        <w:tabs>
          <w:tab w:val="left" w:pos="-720"/>
        </w:tabs>
        <w:suppressAutoHyphens/>
        <w:spacing w:line="240" w:lineRule="atLeast"/>
        <w:jc w:val="both"/>
        <w:rPr>
          <w:spacing w:val="-3"/>
        </w:rPr>
      </w:pPr>
    </w:p>
    <w:p w14:paraId="3C6C2F5F" w14:textId="77777777" w:rsidR="00D75F9A" w:rsidRDefault="00D75F9A" w:rsidP="009671A3">
      <w:pPr>
        <w:tabs>
          <w:tab w:val="left" w:pos="-720"/>
        </w:tabs>
        <w:suppressAutoHyphens/>
        <w:spacing w:line="240" w:lineRule="atLeast"/>
        <w:jc w:val="both"/>
        <w:rPr>
          <w:spacing w:val="-3"/>
        </w:rPr>
      </w:pPr>
    </w:p>
    <w:p w14:paraId="1D621280" w14:textId="77777777" w:rsidR="00AA64F1" w:rsidRDefault="00AA64F1" w:rsidP="00AA64F1">
      <w:pPr>
        <w:pStyle w:val="CFINTROSUPTTL"/>
        <w:spacing w:after="0" w:line="480" w:lineRule="auto"/>
        <w:rPr>
          <w:rFonts w:ascii="Times New Roman" w:hAnsi="Times New Roman" w:cs="Times New Roman"/>
          <w:b/>
          <w:color w:val="auto"/>
        </w:rPr>
      </w:pPr>
      <w:r w:rsidRPr="00DA504B">
        <w:rPr>
          <w:rFonts w:ascii="Times New Roman" w:hAnsi="Times New Roman" w:cs="Times New Roman"/>
          <w:b/>
          <w:color w:val="auto"/>
        </w:rPr>
        <w:t>Overview</w:t>
      </w:r>
    </w:p>
    <w:p w14:paraId="566C7ACF" w14:textId="77777777" w:rsidR="00AA64F1" w:rsidRDefault="00AA64F1" w:rsidP="00D75F9A">
      <w:pPr>
        <w:pStyle w:val="Heading3"/>
        <w:rPr>
          <w:bCs/>
          <w:i w:val="0"/>
        </w:rPr>
      </w:pPr>
      <w:r w:rsidRPr="00AA64F1">
        <w:rPr>
          <w:bCs/>
          <w:i w:val="0"/>
        </w:rPr>
        <w:t>Advertising and promotion face a rapidly shifting landscape. A decline in traditional media viewing combined with the rise in internet usage and the use of social media have created a new order.</w:t>
      </w:r>
    </w:p>
    <w:p w14:paraId="1AB04DE3" w14:textId="77777777" w:rsidR="00AA64F1" w:rsidRDefault="00AA64F1" w:rsidP="00D75F9A">
      <w:pPr>
        <w:pStyle w:val="Heading3"/>
        <w:rPr>
          <w:bCs/>
          <w:i w:val="0"/>
        </w:rPr>
      </w:pPr>
    </w:p>
    <w:p w14:paraId="78A8CC83" w14:textId="77777777" w:rsidR="00AA64F1" w:rsidRDefault="00AA64F1" w:rsidP="00D75F9A">
      <w:pPr>
        <w:pStyle w:val="Heading3"/>
        <w:rPr>
          <w:bCs/>
          <w:i w:val="0"/>
        </w:rPr>
      </w:pPr>
      <w:r w:rsidRPr="00AA64F1">
        <w:rPr>
          <w:bCs/>
          <w:i w:val="0"/>
        </w:rPr>
        <w:t xml:space="preserve">Effective advertising and marketing campaigns often now involve more than one well-made commercial, because such a wide variety of media is available. </w:t>
      </w:r>
    </w:p>
    <w:p w14:paraId="7EBAAFA1" w14:textId="77777777" w:rsidR="00AA64F1" w:rsidRDefault="00AA64F1" w:rsidP="00D75F9A">
      <w:pPr>
        <w:pStyle w:val="Heading3"/>
        <w:rPr>
          <w:bCs/>
          <w:i w:val="0"/>
        </w:rPr>
      </w:pPr>
    </w:p>
    <w:p w14:paraId="5AF09F02" w14:textId="77777777" w:rsidR="00AA64F1" w:rsidRPr="00AA64F1" w:rsidRDefault="00AA64F1" w:rsidP="00D75F9A">
      <w:pPr>
        <w:pStyle w:val="Heading3"/>
        <w:rPr>
          <w:bCs/>
          <w:i w:val="0"/>
        </w:rPr>
      </w:pPr>
      <w:r w:rsidRPr="00AA64F1">
        <w:rPr>
          <w:bCs/>
          <w:i w:val="0"/>
        </w:rPr>
        <w:t>Current advertising and marketing methods range from simple stand-alone billboard advertisements to complex, multilingual global web sites.</w:t>
      </w:r>
    </w:p>
    <w:p w14:paraId="5C1102BD" w14:textId="77777777" w:rsidR="00AA64F1" w:rsidRDefault="00AA64F1" w:rsidP="00D75F9A">
      <w:pPr>
        <w:pStyle w:val="Heading3"/>
        <w:rPr>
          <w:b/>
          <w:bCs/>
          <w:i w:val="0"/>
        </w:rPr>
      </w:pPr>
    </w:p>
    <w:p w14:paraId="13A305E6" w14:textId="77777777" w:rsidR="00D75F9A" w:rsidRDefault="008D5624" w:rsidP="00D75F9A">
      <w:pPr>
        <w:pStyle w:val="Heading3"/>
        <w:rPr>
          <w:b/>
          <w:bCs/>
          <w:i w:val="0"/>
        </w:rPr>
      </w:pPr>
      <w:r>
        <w:rPr>
          <w:b/>
          <w:bCs/>
          <w:i w:val="0"/>
        </w:rPr>
        <w:t>Miracle Whip</w:t>
      </w:r>
      <w:r w:rsidR="00D75F9A" w:rsidRPr="00D75F9A">
        <w:rPr>
          <w:b/>
          <w:bCs/>
          <w:i w:val="0"/>
          <w:vanish/>
        </w:rPr>
        <w:t>&lt;vignette&gt;&lt;title&gt;&lt;/title&gt;&lt;subtitle id="Part01.subtitle"&gt;</w:t>
      </w:r>
      <w:r>
        <w:rPr>
          <w:b/>
          <w:bCs/>
          <w:i w:val="0"/>
        </w:rPr>
        <w:t xml:space="preserve"> </w:t>
      </w:r>
    </w:p>
    <w:p w14:paraId="7025F7FB" w14:textId="77777777" w:rsidR="00D75F9A" w:rsidRPr="00D75F9A" w:rsidRDefault="00D75F9A" w:rsidP="00D75F9A">
      <w:pPr>
        <w:pStyle w:val="Heading3"/>
        <w:jc w:val="left"/>
        <w:rPr>
          <w:bCs/>
          <w:i w:val="0"/>
        </w:rPr>
      </w:pPr>
      <w:r w:rsidRPr="00D75F9A">
        <w:rPr>
          <w:bCs/>
          <w:i w:val="0"/>
          <w:vanish/>
        </w:rPr>
        <w:t>&lt;/subtitle&gt;</w:t>
      </w:r>
    </w:p>
    <w:p w14:paraId="7BA7578F" w14:textId="77777777" w:rsidR="008D5624" w:rsidRPr="005E53E5" w:rsidRDefault="008D5624" w:rsidP="008D5624">
      <w:r w:rsidRPr="005E53E5">
        <w:t xml:space="preserve">In early 2011, Miracle Whip was promoted in a surprising new way. In essence, consumers were asked if they "loved" or "hated" the product. The advertising agency, </w:t>
      </w:r>
      <w:proofErr w:type="spellStart"/>
      <w:r w:rsidRPr="005E53E5">
        <w:t>mcgarrybowen</w:t>
      </w:r>
      <w:proofErr w:type="spellEnd"/>
      <w:r w:rsidRPr="005E53E5">
        <w:t xml:space="preserve">, directed the entire advertising and social media campaign. </w:t>
      </w:r>
      <w:r>
        <w:t>U</w:t>
      </w:r>
      <w:r w:rsidRPr="005E53E5">
        <w:t>sing the concept, "We're not for everyone," the marketing</w:t>
      </w:r>
      <w:r w:rsidR="00F815B7">
        <w:t xml:space="preserve"> program</w:t>
      </w:r>
      <w:r w:rsidRPr="005E53E5">
        <w:t xml:space="preserve"> acknowledges the inher</w:t>
      </w:r>
      <w:r>
        <w:t>ent polarization of the product by</w:t>
      </w:r>
      <w:r w:rsidRPr="005E53E5">
        <w:t xml:space="preserve"> inviting consumers to tell the world if they love the product or hate it. </w:t>
      </w:r>
    </w:p>
    <w:p w14:paraId="5DD7010F" w14:textId="77777777" w:rsidR="003366CB" w:rsidRDefault="003366CB" w:rsidP="00D75F9A">
      <w:pPr>
        <w:pStyle w:val="BodyText"/>
        <w:jc w:val="left"/>
      </w:pPr>
    </w:p>
    <w:p w14:paraId="1C507CE2" w14:textId="77777777" w:rsidR="00F11683" w:rsidRDefault="00F11683">
      <w:pPr>
        <w:pStyle w:val="BodyText"/>
        <w:rPr>
          <w:b/>
        </w:rPr>
      </w:pPr>
      <w:r>
        <w:rPr>
          <w:b/>
        </w:rPr>
        <w:t>Questions for Students:</w:t>
      </w:r>
    </w:p>
    <w:p w14:paraId="56D3BB2C" w14:textId="77777777" w:rsidR="00D75F9A" w:rsidRPr="00D75F9A" w:rsidRDefault="00D75F9A" w:rsidP="00D75F9A"/>
    <w:p w14:paraId="13C0755B" w14:textId="77777777" w:rsidR="00F11683" w:rsidRDefault="00F11683">
      <w:pPr>
        <w:tabs>
          <w:tab w:val="left" w:pos="-720"/>
        </w:tabs>
        <w:suppressAutoHyphens/>
        <w:spacing w:line="240" w:lineRule="atLeast"/>
        <w:ind w:left="900" w:hanging="900"/>
        <w:jc w:val="both"/>
        <w:rPr>
          <w:spacing w:val="-3"/>
        </w:rPr>
      </w:pPr>
      <w:r>
        <w:rPr>
          <w:spacing w:val="-3"/>
        </w:rPr>
        <w:lastRenderedPageBreak/>
        <w:tab/>
      </w:r>
      <w:r w:rsidR="00D75F9A">
        <w:rPr>
          <w:spacing w:val="-3"/>
        </w:rPr>
        <w:t>1</w:t>
      </w:r>
      <w:r>
        <w:rPr>
          <w:spacing w:val="-3"/>
        </w:rPr>
        <w:t>.</w:t>
      </w:r>
      <w:r w:rsidR="00D75F9A">
        <w:rPr>
          <w:spacing w:val="-3"/>
        </w:rPr>
        <w:tab/>
        <w:t>How</w:t>
      </w:r>
      <w:r w:rsidR="008D5624">
        <w:rPr>
          <w:spacing w:val="-3"/>
        </w:rPr>
        <w:t xml:space="preserve"> have social media and the Internet changed marketing and advertising? </w:t>
      </w:r>
    </w:p>
    <w:p w14:paraId="5962ECE3" w14:textId="77777777" w:rsidR="00FD4FB9" w:rsidRDefault="008D5624">
      <w:pPr>
        <w:tabs>
          <w:tab w:val="left" w:pos="-720"/>
        </w:tabs>
        <w:suppressAutoHyphens/>
        <w:spacing w:line="240" w:lineRule="atLeast"/>
        <w:ind w:left="900" w:hanging="900"/>
        <w:jc w:val="both"/>
        <w:rPr>
          <w:spacing w:val="-3"/>
        </w:rPr>
      </w:pPr>
      <w:r>
        <w:rPr>
          <w:spacing w:val="-3"/>
        </w:rPr>
        <w:tab/>
        <w:t>2.</w:t>
      </w:r>
      <w:r>
        <w:rPr>
          <w:spacing w:val="-3"/>
        </w:rPr>
        <w:tab/>
        <w:t>Did you see this campaign? What was your reaction?</w:t>
      </w:r>
    </w:p>
    <w:p w14:paraId="4326AF95" w14:textId="77777777" w:rsidR="00D75F9A" w:rsidRDefault="00D75F9A">
      <w:pPr>
        <w:tabs>
          <w:tab w:val="left" w:pos="-720"/>
        </w:tabs>
        <w:suppressAutoHyphens/>
        <w:spacing w:line="240" w:lineRule="atLeast"/>
        <w:ind w:left="900" w:hanging="900"/>
        <w:jc w:val="both"/>
        <w:rPr>
          <w:spacing w:val="-3"/>
        </w:rPr>
      </w:pPr>
      <w:r>
        <w:rPr>
          <w:spacing w:val="-3"/>
        </w:rPr>
        <w:tab/>
        <w:t>3.</w:t>
      </w:r>
      <w:r>
        <w:rPr>
          <w:spacing w:val="-3"/>
        </w:rPr>
        <w:tab/>
      </w:r>
      <w:r w:rsidR="008D5624">
        <w:rPr>
          <w:spacing w:val="-3"/>
        </w:rPr>
        <w:t>Was this campaign a work of “genius” or of “mad men?”</w:t>
      </w:r>
    </w:p>
    <w:p w14:paraId="3E2ACF48" w14:textId="77777777" w:rsidR="00F11683" w:rsidRDefault="00F11683">
      <w:pPr>
        <w:tabs>
          <w:tab w:val="left" w:pos="-720"/>
        </w:tabs>
        <w:suppressAutoHyphens/>
        <w:spacing w:line="240" w:lineRule="atLeast"/>
        <w:ind w:left="900" w:hanging="900"/>
        <w:jc w:val="both"/>
        <w:rPr>
          <w:spacing w:val="-3"/>
        </w:rPr>
      </w:pPr>
    </w:p>
    <w:p w14:paraId="0B5EC311" w14:textId="77777777" w:rsidR="008D5624" w:rsidRDefault="008D5624">
      <w:pPr>
        <w:tabs>
          <w:tab w:val="left" w:pos="-720"/>
        </w:tabs>
        <w:suppressAutoHyphens/>
        <w:spacing w:line="240" w:lineRule="atLeast"/>
        <w:ind w:left="900" w:hanging="900"/>
        <w:jc w:val="both"/>
        <w:rPr>
          <w:spacing w:val="-3"/>
        </w:rPr>
      </w:pPr>
    </w:p>
    <w:p w14:paraId="4D6E28B5" w14:textId="77777777" w:rsidR="009022D2" w:rsidRDefault="009022D2" w:rsidP="009022D2">
      <w:pPr>
        <w:jc w:val="both"/>
      </w:pPr>
      <w:r w:rsidRPr="00D75F9A">
        <w:rPr>
          <w:vanish/>
        </w:rPr>
        <w:t>&lt;para&gt;</w:t>
      </w:r>
      <w:r w:rsidRPr="00D75F9A">
        <w:t xml:space="preserve">This chapter explains the nature of an integrated advertising and marketing communications program. </w:t>
      </w:r>
    </w:p>
    <w:p w14:paraId="161C972D" w14:textId="77777777" w:rsidR="009022D2" w:rsidRDefault="009022D2" w:rsidP="009022D2">
      <w:pPr>
        <w:jc w:val="both"/>
      </w:pPr>
    </w:p>
    <w:p w14:paraId="61E050A5" w14:textId="77777777" w:rsidR="009022D2" w:rsidRDefault="009022D2" w:rsidP="009022D2">
      <w:pPr>
        <w:jc w:val="both"/>
      </w:pPr>
      <w:r w:rsidRPr="00D75F9A">
        <w:t>First, communication processes are described. Understanding how communication works builds the foundation for an integrated marketing program.</w:t>
      </w:r>
    </w:p>
    <w:p w14:paraId="7582A5BA" w14:textId="77777777" w:rsidR="009022D2" w:rsidRDefault="009022D2" w:rsidP="009022D2">
      <w:pPr>
        <w:jc w:val="both"/>
      </w:pPr>
    </w:p>
    <w:p w14:paraId="301CBDF8" w14:textId="77777777" w:rsidR="00AA64F1" w:rsidRDefault="00AA64F1" w:rsidP="00AA64F1">
      <w:pPr>
        <w:jc w:val="both"/>
      </w:pPr>
      <w:r>
        <w:t>Also, the trends affecting marketing communications are noted.</w:t>
      </w:r>
    </w:p>
    <w:p w14:paraId="59B08E10" w14:textId="77777777" w:rsidR="00AA64F1" w:rsidRDefault="00AA64F1" w:rsidP="009022D2">
      <w:pPr>
        <w:jc w:val="both"/>
      </w:pPr>
    </w:p>
    <w:p w14:paraId="6546D3C7" w14:textId="77777777" w:rsidR="009022D2" w:rsidRDefault="009022D2" w:rsidP="009022D2">
      <w:pPr>
        <w:jc w:val="both"/>
      </w:pPr>
      <w:r w:rsidRPr="00D75F9A">
        <w:t>Next, an integrated marketing communications program is described.</w:t>
      </w:r>
    </w:p>
    <w:p w14:paraId="69375C92" w14:textId="77777777" w:rsidR="009022D2" w:rsidRDefault="009022D2" w:rsidP="009022D2">
      <w:pPr>
        <w:jc w:val="both"/>
      </w:pPr>
    </w:p>
    <w:p w14:paraId="0BE740BB" w14:textId="77777777" w:rsidR="009022D2" w:rsidRPr="00D75F9A" w:rsidRDefault="009022D2" w:rsidP="009022D2">
      <w:pPr>
        <w:jc w:val="both"/>
      </w:pPr>
      <w:r w:rsidRPr="00D75F9A">
        <w:t>Finally, the integrated marketing communications process is applied to global or international operations, creating a</w:t>
      </w:r>
      <w:r w:rsidRPr="00D75F9A">
        <w:rPr>
          <w:vanish/>
        </w:rPr>
        <w:t>&lt;emphasis&gt;&lt;/emphasis&gt;</w:t>
      </w:r>
      <w:r w:rsidRPr="00D75F9A">
        <w:t xml:space="preserve"> </w:t>
      </w:r>
      <w:r w:rsidRPr="00D75F9A">
        <w:rPr>
          <w:vanish/>
        </w:rPr>
        <w:t>&lt;emphasis&gt;</w:t>
      </w:r>
      <w:r w:rsidRPr="00D75F9A">
        <w:rPr>
          <w:i/>
        </w:rPr>
        <w:t xml:space="preserve">globally integrated marketing communications (GIMC) </w:t>
      </w:r>
      <w:r>
        <w:t>program.</w:t>
      </w:r>
    </w:p>
    <w:p w14:paraId="41AB0ACB" w14:textId="77777777" w:rsidR="00385DF7" w:rsidRDefault="00385DF7">
      <w:pPr>
        <w:pStyle w:val="Heading2"/>
        <w:rPr>
          <w:b/>
          <w:bCs/>
          <w:sz w:val="32"/>
          <w:szCs w:val="24"/>
        </w:rPr>
      </w:pPr>
    </w:p>
    <w:p w14:paraId="59C9E4D0" w14:textId="77777777" w:rsidR="00577FF9" w:rsidRPr="00577FF9" w:rsidRDefault="00577FF9" w:rsidP="00577FF9"/>
    <w:p w14:paraId="315BDBF3" w14:textId="77777777" w:rsidR="00D75F9A" w:rsidRPr="00D80A60" w:rsidRDefault="00D75F9A" w:rsidP="00D75F9A">
      <w:pPr>
        <w:rPr>
          <w:szCs w:val="24"/>
        </w:rPr>
      </w:pPr>
      <w:r w:rsidRPr="00D80A60">
        <w:rPr>
          <w:b/>
          <w:szCs w:val="24"/>
        </w:rPr>
        <w:t>Learning Objective # 1:</w:t>
      </w:r>
      <w:r>
        <w:rPr>
          <w:szCs w:val="24"/>
        </w:rPr>
        <w:tab/>
        <w:t>How does communication take place?</w:t>
      </w:r>
    </w:p>
    <w:p w14:paraId="2C11D1B2" w14:textId="77777777" w:rsidR="00D75F9A" w:rsidRDefault="00D75F9A">
      <w:pPr>
        <w:tabs>
          <w:tab w:val="left" w:pos="-720"/>
        </w:tabs>
        <w:suppressAutoHyphens/>
        <w:spacing w:line="240" w:lineRule="atLeast"/>
        <w:jc w:val="both"/>
        <w:rPr>
          <w:spacing w:val="-3"/>
        </w:rPr>
      </w:pPr>
    </w:p>
    <w:p w14:paraId="42A65A07" w14:textId="77777777" w:rsidR="00F11683" w:rsidRDefault="00D75F9A">
      <w:pPr>
        <w:pStyle w:val="Heading4"/>
        <w:rPr>
          <w:u w:val="single"/>
        </w:rPr>
      </w:pPr>
      <w:r>
        <w:rPr>
          <w:u w:val="single"/>
        </w:rPr>
        <w:t>The Nature of Communication</w:t>
      </w:r>
    </w:p>
    <w:p w14:paraId="02D89983" w14:textId="77777777" w:rsidR="00F11683" w:rsidRDefault="00F11683">
      <w:pPr>
        <w:tabs>
          <w:tab w:val="left" w:pos="-720"/>
        </w:tabs>
        <w:suppressAutoHyphens/>
        <w:spacing w:line="240" w:lineRule="atLeast"/>
        <w:jc w:val="both"/>
        <w:rPr>
          <w:spacing w:val="-3"/>
        </w:rPr>
      </w:pPr>
    </w:p>
    <w:p w14:paraId="4A85D755" w14:textId="77777777" w:rsidR="00F11683" w:rsidRDefault="00F11683">
      <w:pPr>
        <w:pStyle w:val="BodyText"/>
        <w:tabs>
          <w:tab w:val="clear" w:pos="0"/>
          <w:tab w:val="left" w:pos="360"/>
        </w:tabs>
      </w:pPr>
      <w:r>
        <w:t>Communication is defined as transmitting, receiving, and processing information. The parts of a communications model are displayed in Figure 1.</w:t>
      </w:r>
      <w:r w:rsidR="00D75F9A">
        <w:t>1</w:t>
      </w:r>
      <w:r>
        <w:t>. Components that should be discussed include:</w:t>
      </w:r>
    </w:p>
    <w:p w14:paraId="0BA2C02F" w14:textId="77777777" w:rsidR="00AA64F1" w:rsidRDefault="00AA64F1">
      <w:pPr>
        <w:pStyle w:val="BodyText"/>
        <w:tabs>
          <w:tab w:val="clear" w:pos="0"/>
          <w:tab w:val="left" w:pos="360"/>
        </w:tabs>
      </w:pPr>
    </w:p>
    <w:p w14:paraId="7DB38F8E" w14:textId="77777777" w:rsidR="00F11683" w:rsidRDefault="00F11683">
      <w:pPr>
        <w:numPr>
          <w:ilvl w:val="0"/>
          <w:numId w:val="19"/>
        </w:numPr>
        <w:tabs>
          <w:tab w:val="left" w:pos="-720"/>
        </w:tabs>
        <w:suppressAutoHyphens/>
        <w:spacing w:line="240" w:lineRule="atLeast"/>
        <w:jc w:val="both"/>
        <w:rPr>
          <w:spacing w:val="-3"/>
        </w:rPr>
      </w:pPr>
      <w:r w:rsidRPr="009671A3">
        <w:rPr>
          <w:i/>
          <w:spacing w:val="-3"/>
        </w:rPr>
        <w:t>Sender</w:t>
      </w:r>
      <w:r>
        <w:rPr>
          <w:spacing w:val="-3"/>
        </w:rPr>
        <w:t>—the person(s) attempting to deliver a message or idea.</w:t>
      </w:r>
    </w:p>
    <w:p w14:paraId="6C973B89" w14:textId="77777777" w:rsidR="00AA64F1" w:rsidRDefault="00AA64F1" w:rsidP="00AA64F1">
      <w:pPr>
        <w:tabs>
          <w:tab w:val="left" w:pos="-720"/>
        </w:tabs>
        <w:suppressAutoHyphens/>
        <w:spacing w:line="240" w:lineRule="atLeast"/>
        <w:ind w:left="1080"/>
        <w:jc w:val="both"/>
        <w:rPr>
          <w:spacing w:val="-3"/>
        </w:rPr>
      </w:pPr>
    </w:p>
    <w:p w14:paraId="00D3E7D7" w14:textId="77777777" w:rsidR="00F11683" w:rsidRDefault="00F11683">
      <w:pPr>
        <w:numPr>
          <w:ilvl w:val="0"/>
          <w:numId w:val="19"/>
        </w:numPr>
        <w:tabs>
          <w:tab w:val="left" w:pos="-720"/>
        </w:tabs>
        <w:suppressAutoHyphens/>
        <w:spacing w:line="240" w:lineRule="atLeast"/>
        <w:jc w:val="both"/>
        <w:rPr>
          <w:spacing w:val="-3"/>
        </w:rPr>
      </w:pPr>
      <w:r w:rsidRPr="009671A3">
        <w:rPr>
          <w:i/>
          <w:spacing w:val="-3"/>
        </w:rPr>
        <w:t>Encoding processes</w:t>
      </w:r>
      <w:r>
        <w:rPr>
          <w:spacing w:val="-3"/>
        </w:rPr>
        <w:t>—the verbal (words, sounds) and nonverbal (gestures, facial expression, posture) cues that the sender utilizes in dispatching the message.</w:t>
      </w:r>
    </w:p>
    <w:p w14:paraId="5C71DA54" w14:textId="77777777" w:rsidR="00AA64F1" w:rsidRDefault="00AA64F1" w:rsidP="00AA64F1">
      <w:pPr>
        <w:tabs>
          <w:tab w:val="left" w:pos="-720"/>
        </w:tabs>
        <w:suppressAutoHyphens/>
        <w:spacing w:line="240" w:lineRule="atLeast"/>
        <w:ind w:left="1080"/>
        <w:jc w:val="both"/>
        <w:rPr>
          <w:spacing w:val="-3"/>
        </w:rPr>
      </w:pPr>
    </w:p>
    <w:p w14:paraId="16D19D57" w14:textId="77777777" w:rsidR="00F11683" w:rsidRDefault="00F11683">
      <w:pPr>
        <w:numPr>
          <w:ilvl w:val="0"/>
          <w:numId w:val="19"/>
        </w:numPr>
        <w:tabs>
          <w:tab w:val="left" w:pos="-720"/>
        </w:tabs>
        <w:suppressAutoHyphens/>
        <w:spacing w:line="240" w:lineRule="atLeast"/>
        <w:jc w:val="both"/>
        <w:rPr>
          <w:spacing w:val="-3"/>
        </w:rPr>
      </w:pPr>
      <w:r w:rsidRPr="009671A3">
        <w:rPr>
          <w:i/>
          <w:spacing w:val="-3"/>
        </w:rPr>
        <w:t>Transmission device</w:t>
      </w:r>
      <w:r>
        <w:rPr>
          <w:spacing w:val="-3"/>
        </w:rPr>
        <w:t>—all of the items that carry the message from the sender to the receiver.</w:t>
      </w:r>
    </w:p>
    <w:p w14:paraId="028DC2DD" w14:textId="77777777" w:rsidR="00AA64F1" w:rsidRDefault="00AA64F1" w:rsidP="00AA64F1">
      <w:pPr>
        <w:tabs>
          <w:tab w:val="left" w:pos="-720"/>
        </w:tabs>
        <w:suppressAutoHyphens/>
        <w:spacing w:line="240" w:lineRule="atLeast"/>
        <w:ind w:left="1080"/>
        <w:jc w:val="both"/>
        <w:rPr>
          <w:spacing w:val="-3"/>
        </w:rPr>
      </w:pPr>
    </w:p>
    <w:p w14:paraId="13794ADD" w14:textId="77777777" w:rsidR="00F11683" w:rsidRDefault="00F11683">
      <w:pPr>
        <w:numPr>
          <w:ilvl w:val="0"/>
          <w:numId w:val="19"/>
        </w:numPr>
        <w:tabs>
          <w:tab w:val="left" w:pos="-720"/>
        </w:tabs>
        <w:suppressAutoHyphens/>
        <w:spacing w:line="240" w:lineRule="atLeast"/>
        <w:jc w:val="both"/>
        <w:rPr>
          <w:spacing w:val="-3"/>
        </w:rPr>
      </w:pPr>
      <w:r w:rsidRPr="009671A3">
        <w:rPr>
          <w:i/>
          <w:spacing w:val="-3"/>
        </w:rPr>
        <w:t>Decoding</w:t>
      </w:r>
      <w:r>
        <w:rPr>
          <w:spacing w:val="-3"/>
        </w:rPr>
        <w:t>—takes place when the receiver employs any set of his or her senses (hearing, seeing, feeling, etc.) in the attempt to capture the message.</w:t>
      </w:r>
    </w:p>
    <w:p w14:paraId="2F39CB11" w14:textId="77777777" w:rsidR="00AA64F1" w:rsidRDefault="00AA64F1" w:rsidP="00AA64F1">
      <w:pPr>
        <w:tabs>
          <w:tab w:val="left" w:pos="-720"/>
        </w:tabs>
        <w:suppressAutoHyphens/>
        <w:spacing w:line="240" w:lineRule="atLeast"/>
        <w:ind w:left="1080"/>
        <w:jc w:val="both"/>
        <w:rPr>
          <w:spacing w:val="-3"/>
        </w:rPr>
      </w:pPr>
    </w:p>
    <w:p w14:paraId="5730204B" w14:textId="77777777" w:rsidR="00F11683" w:rsidRDefault="00F11683">
      <w:pPr>
        <w:numPr>
          <w:ilvl w:val="0"/>
          <w:numId w:val="19"/>
        </w:numPr>
        <w:tabs>
          <w:tab w:val="left" w:pos="-720"/>
        </w:tabs>
        <w:suppressAutoHyphens/>
        <w:spacing w:line="240" w:lineRule="atLeast"/>
        <w:jc w:val="both"/>
        <w:rPr>
          <w:spacing w:val="-3"/>
        </w:rPr>
      </w:pPr>
      <w:r w:rsidRPr="009671A3">
        <w:rPr>
          <w:i/>
          <w:spacing w:val="-3"/>
        </w:rPr>
        <w:t>Receiver</w:t>
      </w:r>
      <w:r>
        <w:rPr>
          <w:spacing w:val="-3"/>
        </w:rPr>
        <w:t>—the intended audience for a message.</w:t>
      </w:r>
    </w:p>
    <w:p w14:paraId="6C53C445" w14:textId="77777777" w:rsidR="00AA64F1" w:rsidRDefault="00AA64F1" w:rsidP="00AA64F1">
      <w:pPr>
        <w:tabs>
          <w:tab w:val="left" w:pos="-720"/>
        </w:tabs>
        <w:suppressAutoHyphens/>
        <w:spacing w:line="240" w:lineRule="atLeast"/>
        <w:ind w:left="1080"/>
        <w:jc w:val="both"/>
        <w:rPr>
          <w:spacing w:val="-3"/>
        </w:rPr>
      </w:pPr>
    </w:p>
    <w:p w14:paraId="649D81E7" w14:textId="77777777" w:rsidR="00AA64F1" w:rsidRDefault="00F11683" w:rsidP="00AA64F1">
      <w:pPr>
        <w:numPr>
          <w:ilvl w:val="0"/>
          <w:numId w:val="19"/>
        </w:numPr>
        <w:tabs>
          <w:tab w:val="left" w:pos="-720"/>
        </w:tabs>
        <w:suppressAutoHyphens/>
        <w:spacing w:line="240" w:lineRule="atLeast"/>
        <w:jc w:val="both"/>
        <w:rPr>
          <w:spacing w:val="-3"/>
        </w:rPr>
      </w:pPr>
      <w:r w:rsidRPr="009671A3">
        <w:rPr>
          <w:i/>
          <w:spacing w:val="-3"/>
        </w:rPr>
        <w:t>Feedback</w:t>
      </w:r>
      <w:r>
        <w:rPr>
          <w:spacing w:val="-3"/>
        </w:rPr>
        <w:t xml:space="preserve">—information the sender obtains from the receiver regarding the </w:t>
      </w:r>
    </w:p>
    <w:p w14:paraId="098D580F" w14:textId="77777777" w:rsidR="00F11683" w:rsidRDefault="00F11683" w:rsidP="00AA64F1">
      <w:pPr>
        <w:tabs>
          <w:tab w:val="left" w:pos="-720"/>
        </w:tabs>
        <w:suppressAutoHyphens/>
        <w:spacing w:line="240" w:lineRule="atLeast"/>
        <w:ind w:left="1080"/>
        <w:jc w:val="both"/>
        <w:rPr>
          <w:spacing w:val="-3"/>
        </w:rPr>
      </w:pPr>
      <w:proofErr w:type="gramStart"/>
      <w:r w:rsidRPr="00AA64F1">
        <w:rPr>
          <w:spacing w:val="-3"/>
        </w:rPr>
        <w:t>receiver’s</w:t>
      </w:r>
      <w:proofErr w:type="gramEnd"/>
      <w:r w:rsidRPr="00AA64F1">
        <w:rPr>
          <w:spacing w:val="-3"/>
        </w:rPr>
        <w:t xml:space="preserve"> perception or interpretation of a message.</w:t>
      </w:r>
    </w:p>
    <w:p w14:paraId="0E77E276" w14:textId="77777777" w:rsidR="00F83AB3" w:rsidRPr="00AA64F1" w:rsidRDefault="00F83AB3" w:rsidP="00AA64F1">
      <w:pPr>
        <w:tabs>
          <w:tab w:val="left" w:pos="-720"/>
        </w:tabs>
        <w:suppressAutoHyphens/>
        <w:spacing w:line="240" w:lineRule="atLeast"/>
        <w:ind w:left="1080"/>
        <w:jc w:val="both"/>
        <w:rPr>
          <w:spacing w:val="-3"/>
        </w:rPr>
      </w:pPr>
    </w:p>
    <w:p w14:paraId="28378663" w14:textId="77777777" w:rsidR="00F11683" w:rsidRDefault="00F11683">
      <w:pPr>
        <w:numPr>
          <w:ilvl w:val="0"/>
          <w:numId w:val="19"/>
        </w:numPr>
        <w:tabs>
          <w:tab w:val="left" w:pos="-720"/>
        </w:tabs>
        <w:suppressAutoHyphens/>
        <w:spacing w:line="240" w:lineRule="atLeast"/>
        <w:jc w:val="both"/>
        <w:rPr>
          <w:spacing w:val="-3"/>
        </w:rPr>
      </w:pPr>
      <w:r w:rsidRPr="009671A3">
        <w:rPr>
          <w:i/>
          <w:spacing w:val="-3"/>
        </w:rPr>
        <w:t>Noise</w:t>
      </w:r>
      <w:r>
        <w:rPr>
          <w:spacing w:val="-3"/>
        </w:rPr>
        <w:t>—anything that distorts or disrupts a message.</w:t>
      </w:r>
    </w:p>
    <w:p w14:paraId="752B3C4F" w14:textId="77777777" w:rsidR="00AA64F1" w:rsidRDefault="00AA64F1">
      <w:pPr>
        <w:tabs>
          <w:tab w:val="left" w:pos="-720"/>
        </w:tabs>
        <w:suppressAutoHyphens/>
        <w:spacing w:line="240" w:lineRule="atLeast"/>
        <w:jc w:val="both"/>
        <w:rPr>
          <w:spacing w:val="-3"/>
        </w:rPr>
      </w:pPr>
    </w:p>
    <w:p w14:paraId="16B59352" w14:textId="77777777" w:rsidR="00D75F9A" w:rsidRDefault="00D75F9A">
      <w:pPr>
        <w:tabs>
          <w:tab w:val="left" w:pos="-720"/>
        </w:tabs>
        <w:suppressAutoHyphens/>
        <w:spacing w:line="240" w:lineRule="atLeast"/>
        <w:jc w:val="both"/>
        <w:rPr>
          <w:spacing w:val="-3"/>
        </w:rPr>
      </w:pPr>
      <w:r>
        <w:rPr>
          <w:spacing w:val="-3"/>
        </w:rPr>
        <w:lastRenderedPageBreak/>
        <w:t>Figure 1.1</w:t>
      </w:r>
      <w:r>
        <w:rPr>
          <w:spacing w:val="-3"/>
        </w:rPr>
        <w:tab/>
        <w:t>A Model of Communication</w:t>
      </w:r>
    </w:p>
    <w:p w14:paraId="4EE16490" w14:textId="77777777" w:rsidR="00D75F9A" w:rsidRDefault="00D75F9A">
      <w:pPr>
        <w:tabs>
          <w:tab w:val="left" w:pos="-720"/>
        </w:tabs>
        <w:suppressAutoHyphens/>
        <w:spacing w:line="240" w:lineRule="atLeast"/>
        <w:jc w:val="both"/>
        <w:rPr>
          <w:spacing w:val="-3"/>
        </w:rPr>
      </w:pPr>
    </w:p>
    <w:p w14:paraId="37DBD5DC" w14:textId="77777777" w:rsidR="0072297E" w:rsidRDefault="00D75F9A">
      <w:pPr>
        <w:tabs>
          <w:tab w:val="left" w:pos="-720"/>
        </w:tabs>
        <w:suppressAutoHyphens/>
        <w:spacing w:line="240" w:lineRule="atLeast"/>
        <w:jc w:val="both"/>
        <w:rPr>
          <w:spacing w:val="-3"/>
        </w:rPr>
      </w:pPr>
      <w:r>
        <w:rPr>
          <w:spacing w:val="-3"/>
        </w:rPr>
        <w:t xml:space="preserve">A message, from a company such as Chick fil A, is being prepared by the Sender. </w:t>
      </w:r>
    </w:p>
    <w:p w14:paraId="07A821D5" w14:textId="77777777" w:rsidR="0072297E" w:rsidRDefault="0072297E">
      <w:pPr>
        <w:tabs>
          <w:tab w:val="left" w:pos="-720"/>
        </w:tabs>
        <w:suppressAutoHyphens/>
        <w:spacing w:line="240" w:lineRule="atLeast"/>
        <w:jc w:val="both"/>
        <w:rPr>
          <w:spacing w:val="-3"/>
        </w:rPr>
      </w:pPr>
    </w:p>
    <w:p w14:paraId="582691BD" w14:textId="77777777" w:rsidR="00D75F9A" w:rsidRDefault="00D75F9A">
      <w:pPr>
        <w:tabs>
          <w:tab w:val="left" w:pos="-720"/>
        </w:tabs>
        <w:suppressAutoHyphens/>
        <w:spacing w:line="240" w:lineRule="atLeast"/>
        <w:jc w:val="both"/>
        <w:rPr>
          <w:spacing w:val="-3"/>
        </w:rPr>
      </w:pPr>
      <w:r>
        <w:rPr>
          <w:spacing w:val="-3"/>
        </w:rPr>
        <w:t>Encoding processes include all of the verbal and nonverbal cues that are part of the marketing message.</w:t>
      </w:r>
    </w:p>
    <w:p w14:paraId="5AB1E3B0" w14:textId="77777777" w:rsidR="0072297E" w:rsidRDefault="0072297E">
      <w:pPr>
        <w:tabs>
          <w:tab w:val="left" w:pos="-720"/>
        </w:tabs>
        <w:suppressAutoHyphens/>
        <w:spacing w:line="240" w:lineRule="atLeast"/>
        <w:jc w:val="both"/>
        <w:rPr>
          <w:spacing w:val="-3"/>
        </w:rPr>
      </w:pPr>
    </w:p>
    <w:p w14:paraId="7578C395" w14:textId="77777777" w:rsidR="0072297E" w:rsidRDefault="00F11683">
      <w:pPr>
        <w:tabs>
          <w:tab w:val="left" w:pos="-720"/>
        </w:tabs>
        <w:suppressAutoHyphens/>
        <w:spacing w:line="240" w:lineRule="atLeast"/>
        <w:jc w:val="both"/>
        <w:rPr>
          <w:spacing w:val="-3"/>
        </w:rPr>
      </w:pPr>
      <w:r>
        <w:rPr>
          <w:spacing w:val="-3"/>
        </w:rPr>
        <w:t>Messages travel to audiences via various transmission devices, such as a television, billboard, Sunday paper with a coupon, or a letter to the purchasing agent of a large retail store.</w:t>
      </w:r>
    </w:p>
    <w:p w14:paraId="34F41381" w14:textId="77777777" w:rsidR="00AA64F1" w:rsidRDefault="00AA64F1">
      <w:pPr>
        <w:tabs>
          <w:tab w:val="left" w:pos="-720"/>
        </w:tabs>
        <w:suppressAutoHyphens/>
        <w:spacing w:line="240" w:lineRule="atLeast"/>
        <w:jc w:val="both"/>
        <w:rPr>
          <w:spacing w:val="-3"/>
        </w:rPr>
      </w:pPr>
    </w:p>
    <w:p w14:paraId="129D16C1" w14:textId="77777777" w:rsidR="0072297E" w:rsidRDefault="00F11683">
      <w:pPr>
        <w:tabs>
          <w:tab w:val="left" w:pos="-720"/>
        </w:tabs>
        <w:suppressAutoHyphens/>
        <w:spacing w:line="240" w:lineRule="atLeast"/>
        <w:jc w:val="both"/>
        <w:rPr>
          <w:spacing w:val="-3"/>
        </w:rPr>
      </w:pPr>
      <w:r>
        <w:rPr>
          <w:spacing w:val="-3"/>
        </w:rPr>
        <w:t xml:space="preserve">Decoding occurs when the receiver’s (consumer’s) senses are touched in some way by the message. </w:t>
      </w:r>
    </w:p>
    <w:p w14:paraId="2F7EAA41" w14:textId="77777777" w:rsidR="0072297E" w:rsidRDefault="0072297E">
      <w:pPr>
        <w:tabs>
          <w:tab w:val="left" w:pos="-720"/>
        </w:tabs>
        <w:suppressAutoHyphens/>
        <w:spacing w:line="240" w:lineRule="atLeast"/>
        <w:jc w:val="both"/>
        <w:rPr>
          <w:spacing w:val="-3"/>
        </w:rPr>
      </w:pPr>
    </w:p>
    <w:p w14:paraId="295645AC" w14:textId="77777777" w:rsidR="0072297E" w:rsidRDefault="00F11683">
      <w:pPr>
        <w:tabs>
          <w:tab w:val="left" w:pos="-720"/>
        </w:tabs>
        <w:suppressAutoHyphens/>
        <w:spacing w:line="240" w:lineRule="atLeast"/>
        <w:jc w:val="both"/>
        <w:rPr>
          <w:spacing w:val="-3"/>
        </w:rPr>
      </w:pPr>
      <w:r>
        <w:rPr>
          <w:spacing w:val="-3"/>
        </w:rPr>
        <w:t>Feedback occurs through inquiries, tri</w:t>
      </w:r>
      <w:r w:rsidR="0072297E">
        <w:rPr>
          <w:spacing w:val="-3"/>
        </w:rPr>
        <w:t>ps to the store, and purchases.</w:t>
      </w:r>
    </w:p>
    <w:p w14:paraId="6DBBAAF4" w14:textId="77777777" w:rsidR="0072297E" w:rsidRDefault="0072297E">
      <w:pPr>
        <w:tabs>
          <w:tab w:val="left" w:pos="-720"/>
        </w:tabs>
        <w:suppressAutoHyphens/>
        <w:spacing w:line="240" w:lineRule="atLeast"/>
        <w:jc w:val="both"/>
        <w:rPr>
          <w:spacing w:val="-3"/>
        </w:rPr>
      </w:pPr>
    </w:p>
    <w:p w14:paraId="539A39D1" w14:textId="77777777" w:rsidR="00F11683" w:rsidRDefault="00F11683">
      <w:pPr>
        <w:tabs>
          <w:tab w:val="left" w:pos="-720"/>
        </w:tabs>
        <w:suppressAutoHyphens/>
        <w:spacing w:line="240" w:lineRule="atLeast"/>
        <w:jc w:val="both"/>
        <w:rPr>
          <w:spacing w:val="-3"/>
        </w:rPr>
      </w:pPr>
      <w:r>
        <w:rPr>
          <w:spacing w:val="-3"/>
        </w:rPr>
        <w:t xml:space="preserve">Noise is all of the factors that prevent the consumer from seeing the message. A classic example is clutter, which exists when consumers are exposed to hundreds of marketing messages </w:t>
      </w:r>
      <w:r w:rsidR="0072297E">
        <w:rPr>
          <w:spacing w:val="-3"/>
        </w:rPr>
        <w:t>per day, and most are tuned out (see</w:t>
      </w:r>
      <w:r w:rsidR="0014424D">
        <w:rPr>
          <w:spacing w:val="-3"/>
        </w:rPr>
        <w:t xml:space="preserve"> </w:t>
      </w:r>
      <w:r w:rsidR="0072297E">
        <w:rPr>
          <w:spacing w:val="-3"/>
        </w:rPr>
        <w:t>Figure 1.2)</w:t>
      </w:r>
    </w:p>
    <w:p w14:paraId="5EA8E569" w14:textId="77777777" w:rsidR="0014424D" w:rsidRDefault="0014424D">
      <w:pPr>
        <w:tabs>
          <w:tab w:val="left" w:pos="-720"/>
        </w:tabs>
        <w:suppressAutoHyphens/>
        <w:spacing w:line="240" w:lineRule="atLeast"/>
        <w:jc w:val="both"/>
        <w:rPr>
          <w:spacing w:val="-3"/>
        </w:rPr>
      </w:pPr>
    </w:p>
    <w:p w14:paraId="1075C8DC" w14:textId="77777777" w:rsidR="0014424D" w:rsidRDefault="0014424D">
      <w:pPr>
        <w:tabs>
          <w:tab w:val="left" w:pos="-720"/>
        </w:tabs>
        <w:suppressAutoHyphens/>
        <w:spacing w:line="240" w:lineRule="atLeast"/>
        <w:jc w:val="both"/>
        <w:rPr>
          <w:spacing w:val="-3"/>
        </w:rPr>
      </w:pPr>
      <w:r>
        <w:rPr>
          <w:spacing w:val="-3"/>
        </w:rPr>
        <w:t>Figure 1.</w:t>
      </w:r>
      <w:r w:rsidR="0072297E">
        <w:rPr>
          <w:spacing w:val="-3"/>
        </w:rPr>
        <w:t>2</w:t>
      </w:r>
      <w:r w:rsidR="00F83AB3">
        <w:rPr>
          <w:spacing w:val="-3"/>
        </w:rPr>
        <w:tab/>
      </w:r>
      <w:r w:rsidR="009022D2">
        <w:rPr>
          <w:spacing w:val="-3"/>
        </w:rPr>
        <w:t>Displays</w:t>
      </w:r>
      <w:r>
        <w:rPr>
          <w:spacing w:val="-3"/>
        </w:rPr>
        <w:t xml:space="preserve"> examples of </w:t>
      </w:r>
      <w:r w:rsidR="00132730">
        <w:rPr>
          <w:spacing w:val="-3"/>
        </w:rPr>
        <w:t>communication noise that affect</w:t>
      </w:r>
      <w:r>
        <w:rPr>
          <w:spacing w:val="-3"/>
        </w:rPr>
        <w:t xml:space="preserve"> television.</w:t>
      </w:r>
    </w:p>
    <w:p w14:paraId="11A75FFD" w14:textId="77777777" w:rsidR="0014424D" w:rsidRDefault="0014424D">
      <w:pPr>
        <w:tabs>
          <w:tab w:val="left" w:pos="-720"/>
        </w:tabs>
        <w:suppressAutoHyphens/>
        <w:spacing w:line="240" w:lineRule="atLeast"/>
        <w:jc w:val="both"/>
        <w:rPr>
          <w:spacing w:val="-3"/>
        </w:rPr>
      </w:pPr>
    </w:p>
    <w:p w14:paraId="5D1A2C00" w14:textId="77777777" w:rsidR="0014424D" w:rsidRDefault="0014424D" w:rsidP="005D2E0C">
      <w:pPr>
        <w:tabs>
          <w:tab w:val="left" w:pos="-720"/>
        </w:tabs>
        <w:suppressAutoHyphens/>
        <w:jc w:val="both"/>
        <w:rPr>
          <w:spacing w:val="-3"/>
        </w:rPr>
      </w:pPr>
      <w:r w:rsidRPr="00F83AB3">
        <w:rPr>
          <w:i/>
          <w:spacing w:val="-3"/>
        </w:rPr>
        <w:t>Question for Students:</w:t>
      </w:r>
      <w:r w:rsidR="00F83AB3">
        <w:rPr>
          <w:spacing w:val="-3"/>
        </w:rPr>
        <w:tab/>
      </w:r>
      <w:r w:rsidR="00F83AB3">
        <w:rPr>
          <w:spacing w:val="-3"/>
        </w:rPr>
        <w:tab/>
      </w:r>
      <w:r>
        <w:rPr>
          <w:spacing w:val="-3"/>
        </w:rPr>
        <w:t xml:space="preserve">Can you think of additional examples of noise in advertising </w:t>
      </w:r>
      <w:r w:rsidR="00F83AB3">
        <w:rPr>
          <w:spacing w:val="-3"/>
        </w:rPr>
        <w:tab/>
      </w:r>
      <w:r w:rsidR="00F83AB3">
        <w:rPr>
          <w:spacing w:val="-3"/>
        </w:rPr>
        <w:tab/>
      </w:r>
      <w:r w:rsidR="00F83AB3">
        <w:rPr>
          <w:spacing w:val="-3"/>
        </w:rPr>
        <w:tab/>
      </w:r>
      <w:r w:rsidR="00F83AB3">
        <w:rPr>
          <w:spacing w:val="-3"/>
        </w:rPr>
        <w:tab/>
      </w:r>
      <w:r w:rsidR="00F83AB3">
        <w:rPr>
          <w:spacing w:val="-3"/>
        </w:rPr>
        <w:tab/>
      </w:r>
      <w:r>
        <w:rPr>
          <w:spacing w:val="-3"/>
        </w:rPr>
        <w:t>or marketing communications?</w:t>
      </w:r>
    </w:p>
    <w:p w14:paraId="5016D397" w14:textId="77777777" w:rsidR="00D15111" w:rsidRDefault="00D15111" w:rsidP="005D2E0C">
      <w:pPr>
        <w:tabs>
          <w:tab w:val="left" w:pos="-720"/>
        </w:tabs>
        <w:suppressAutoHyphens/>
        <w:jc w:val="both"/>
        <w:rPr>
          <w:spacing w:val="-3"/>
        </w:rPr>
      </w:pPr>
    </w:p>
    <w:p w14:paraId="16C02EA9" w14:textId="77777777" w:rsidR="005D2E0C" w:rsidRDefault="005D2E0C" w:rsidP="005D2E0C">
      <w:pPr>
        <w:pStyle w:val="CFOBJ"/>
        <w:keepLines w:val="0"/>
        <w:widowControl w:val="0"/>
        <w:spacing w:before="0" w:line="240" w:lineRule="auto"/>
        <w:ind w:left="357" w:hanging="357"/>
        <w:rPr>
          <w:rFonts w:ascii="Times New Roman" w:hAnsi="Times New Roman"/>
          <w:b/>
          <w:color w:val="auto"/>
          <w:sz w:val="24"/>
          <w:szCs w:val="24"/>
        </w:rPr>
      </w:pPr>
    </w:p>
    <w:p w14:paraId="65CAC4F6" w14:textId="77777777" w:rsidR="00F83AB3" w:rsidRDefault="00F83AB3" w:rsidP="005D2E0C">
      <w:pPr>
        <w:pStyle w:val="CFOBJ"/>
        <w:keepLines w:val="0"/>
        <w:widowControl w:val="0"/>
        <w:spacing w:before="0" w:line="240" w:lineRule="auto"/>
        <w:ind w:left="357" w:hanging="357"/>
        <w:rPr>
          <w:rFonts w:ascii="Times New Roman" w:hAnsi="Times New Roman"/>
          <w:b/>
          <w:color w:val="auto"/>
          <w:sz w:val="24"/>
          <w:szCs w:val="24"/>
        </w:rPr>
      </w:pPr>
    </w:p>
    <w:p w14:paraId="2EF2FAB8" w14:textId="77777777" w:rsidR="0072297E" w:rsidRDefault="0072297E" w:rsidP="005D2E0C">
      <w:pPr>
        <w:pStyle w:val="CFOBJ"/>
        <w:keepLines w:val="0"/>
        <w:widowControl w:val="0"/>
        <w:spacing w:before="0" w:line="240" w:lineRule="auto"/>
        <w:ind w:left="357" w:hanging="357"/>
        <w:rPr>
          <w:rFonts w:ascii="Times New Roman" w:hAnsi="Times New Roman"/>
          <w:noProof w:val="0"/>
          <w:color w:val="auto"/>
          <w:sz w:val="24"/>
          <w:lang w:val="en-US"/>
        </w:rPr>
      </w:pPr>
      <w:r>
        <w:rPr>
          <w:rFonts w:ascii="Times New Roman" w:hAnsi="Times New Roman"/>
          <w:b/>
          <w:color w:val="auto"/>
          <w:sz w:val="24"/>
          <w:szCs w:val="24"/>
        </w:rPr>
        <w:t>Learning Objective # 2:</w:t>
      </w:r>
      <w:r>
        <w:rPr>
          <w:rFonts w:ascii="Times New Roman" w:hAnsi="Times New Roman"/>
          <w:b/>
          <w:color w:val="auto"/>
          <w:sz w:val="24"/>
          <w:szCs w:val="24"/>
        </w:rPr>
        <w:tab/>
      </w:r>
      <w:r>
        <w:rPr>
          <w:rFonts w:ascii="Times New Roman" w:hAnsi="Times New Roman"/>
          <w:noProof w:val="0"/>
          <w:color w:val="auto"/>
          <w:sz w:val="24"/>
          <w:lang w:val="en-US"/>
        </w:rPr>
        <w:t>What is an integrated marketing communications program?</w:t>
      </w:r>
    </w:p>
    <w:p w14:paraId="3A892728" w14:textId="77777777" w:rsidR="005D2E0C" w:rsidRDefault="005D2E0C">
      <w:pPr>
        <w:pStyle w:val="Heading4"/>
        <w:rPr>
          <w:u w:val="single"/>
        </w:rPr>
      </w:pPr>
    </w:p>
    <w:p w14:paraId="3AAFF9DB" w14:textId="77777777" w:rsidR="00F11683" w:rsidRDefault="00F11683">
      <w:pPr>
        <w:pStyle w:val="Heading4"/>
        <w:rPr>
          <w:u w:val="single"/>
        </w:rPr>
      </w:pPr>
      <w:r>
        <w:rPr>
          <w:u w:val="single"/>
        </w:rPr>
        <w:t>Integrated Marketing Communications</w:t>
      </w:r>
    </w:p>
    <w:p w14:paraId="0C11159D" w14:textId="77777777" w:rsidR="00F11683" w:rsidRDefault="00F11683">
      <w:pPr>
        <w:tabs>
          <w:tab w:val="left" w:pos="-720"/>
        </w:tabs>
        <w:suppressAutoHyphens/>
        <w:spacing w:line="240" w:lineRule="atLeast"/>
        <w:jc w:val="both"/>
        <w:rPr>
          <w:spacing w:val="-3"/>
          <w:sz w:val="16"/>
        </w:rPr>
      </w:pPr>
    </w:p>
    <w:p w14:paraId="0676CD5A" w14:textId="77777777" w:rsidR="00F83AB3" w:rsidRDefault="00F11683">
      <w:pPr>
        <w:tabs>
          <w:tab w:val="left" w:pos="-720"/>
        </w:tabs>
        <w:suppressAutoHyphens/>
        <w:spacing w:line="240" w:lineRule="atLeast"/>
        <w:jc w:val="both"/>
      </w:pPr>
      <w:r>
        <w:rPr>
          <w:spacing w:val="-3"/>
        </w:rPr>
        <w:t xml:space="preserve">Integrated marketing communications (IMC) is </w:t>
      </w:r>
      <w:r w:rsidR="0072297E">
        <w:t xml:space="preserve">the coordination and integration of all marketing communication tools, avenues, and sources in a company into a seamless program designed to maximize the impact on customers and other stakeholders. </w:t>
      </w:r>
    </w:p>
    <w:p w14:paraId="16B0BAB5" w14:textId="77777777" w:rsidR="00F83AB3" w:rsidRDefault="00F83AB3">
      <w:pPr>
        <w:tabs>
          <w:tab w:val="left" w:pos="-720"/>
        </w:tabs>
        <w:suppressAutoHyphens/>
        <w:spacing w:line="240" w:lineRule="atLeast"/>
        <w:jc w:val="both"/>
      </w:pPr>
    </w:p>
    <w:p w14:paraId="14F77066" w14:textId="77777777" w:rsidR="0072297E" w:rsidRDefault="0072297E">
      <w:pPr>
        <w:tabs>
          <w:tab w:val="left" w:pos="-720"/>
        </w:tabs>
        <w:suppressAutoHyphens/>
        <w:spacing w:line="240" w:lineRule="atLeast"/>
        <w:jc w:val="both"/>
        <w:rPr>
          <w:spacing w:val="-3"/>
        </w:rPr>
      </w:pPr>
      <w:r>
        <w:t>The program should cover all of a firm’s business-to-business, market channel, customer-focused, and internally-directed communications.</w:t>
      </w:r>
    </w:p>
    <w:p w14:paraId="739FA6D5" w14:textId="77777777" w:rsidR="0072297E" w:rsidRDefault="0072297E">
      <w:pPr>
        <w:tabs>
          <w:tab w:val="left" w:pos="-720"/>
        </w:tabs>
        <w:suppressAutoHyphens/>
        <w:spacing w:line="240" w:lineRule="atLeast"/>
        <w:jc w:val="both"/>
        <w:rPr>
          <w:spacing w:val="-3"/>
        </w:rPr>
      </w:pPr>
    </w:p>
    <w:p w14:paraId="4ED038E8" w14:textId="77777777" w:rsidR="00F11683" w:rsidRDefault="00F11683">
      <w:pPr>
        <w:tabs>
          <w:tab w:val="left" w:pos="-720"/>
        </w:tabs>
        <w:suppressAutoHyphens/>
        <w:spacing w:line="240" w:lineRule="atLeast"/>
        <w:jc w:val="both"/>
        <w:rPr>
          <w:spacing w:val="-3"/>
        </w:rPr>
      </w:pPr>
      <w:r>
        <w:rPr>
          <w:spacing w:val="-3"/>
        </w:rPr>
        <w:t>The marketing mix consists of:</w:t>
      </w:r>
    </w:p>
    <w:p w14:paraId="2523FC1E"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Products</w:t>
      </w:r>
    </w:p>
    <w:p w14:paraId="708BCA96"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Pricing systems</w:t>
      </w:r>
    </w:p>
    <w:p w14:paraId="3DE7C578"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Distribution systems</w:t>
      </w:r>
    </w:p>
    <w:p w14:paraId="7F8F5280"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Promotional programs</w:t>
      </w:r>
    </w:p>
    <w:p w14:paraId="385CE466" w14:textId="77777777" w:rsidR="00F11683" w:rsidRDefault="00F11683">
      <w:pPr>
        <w:tabs>
          <w:tab w:val="left" w:pos="-720"/>
          <w:tab w:val="num" w:pos="1080"/>
        </w:tabs>
        <w:suppressAutoHyphens/>
        <w:spacing w:line="240" w:lineRule="atLeast"/>
        <w:ind w:left="1080" w:hanging="360"/>
        <w:jc w:val="both"/>
        <w:rPr>
          <w:spacing w:val="-3"/>
          <w:sz w:val="16"/>
        </w:rPr>
      </w:pPr>
    </w:p>
    <w:p w14:paraId="5EB2E61C" w14:textId="77777777" w:rsidR="00F83AB3" w:rsidRDefault="00F83AB3">
      <w:pPr>
        <w:tabs>
          <w:tab w:val="left" w:pos="-720"/>
          <w:tab w:val="num" w:pos="1080"/>
        </w:tabs>
        <w:suppressAutoHyphens/>
        <w:spacing w:line="240" w:lineRule="atLeast"/>
        <w:ind w:left="1080" w:hanging="360"/>
        <w:jc w:val="both"/>
        <w:rPr>
          <w:spacing w:val="-3"/>
          <w:sz w:val="16"/>
        </w:rPr>
      </w:pPr>
    </w:p>
    <w:p w14:paraId="10329DD6" w14:textId="77777777" w:rsidR="00F83AB3" w:rsidRDefault="00F83AB3">
      <w:pPr>
        <w:tabs>
          <w:tab w:val="left" w:pos="-720"/>
          <w:tab w:val="num" w:pos="1080"/>
        </w:tabs>
        <w:suppressAutoHyphens/>
        <w:spacing w:line="240" w:lineRule="atLeast"/>
        <w:ind w:left="1080" w:hanging="360"/>
        <w:jc w:val="both"/>
        <w:rPr>
          <w:spacing w:val="-3"/>
          <w:sz w:val="16"/>
        </w:rPr>
      </w:pPr>
    </w:p>
    <w:p w14:paraId="00DDD02C" w14:textId="77777777" w:rsidR="00F83AB3" w:rsidRDefault="00F83AB3">
      <w:pPr>
        <w:tabs>
          <w:tab w:val="left" w:pos="-720"/>
          <w:tab w:val="num" w:pos="1080"/>
        </w:tabs>
        <w:suppressAutoHyphens/>
        <w:spacing w:line="240" w:lineRule="atLeast"/>
        <w:ind w:left="1080" w:hanging="360"/>
        <w:jc w:val="both"/>
        <w:rPr>
          <w:spacing w:val="-3"/>
          <w:sz w:val="16"/>
        </w:rPr>
      </w:pPr>
    </w:p>
    <w:p w14:paraId="5887C8A7" w14:textId="77777777" w:rsidR="00F11683" w:rsidRDefault="00F11683">
      <w:pPr>
        <w:tabs>
          <w:tab w:val="left" w:pos="-720"/>
        </w:tabs>
        <w:suppressAutoHyphens/>
        <w:spacing w:line="240" w:lineRule="atLeast"/>
        <w:jc w:val="both"/>
        <w:rPr>
          <w:spacing w:val="-3"/>
        </w:rPr>
      </w:pPr>
      <w:r>
        <w:rPr>
          <w:spacing w:val="-3"/>
        </w:rPr>
        <w:t>The promotions mix consists of:</w:t>
      </w:r>
    </w:p>
    <w:p w14:paraId="6C299000" w14:textId="77777777" w:rsidR="00F11683" w:rsidRDefault="00F11683">
      <w:pPr>
        <w:numPr>
          <w:ilvl w:val="0"/>
          <w:numId w:val="31"/>
        </w:numPr>
        <w:tabs>
          <w:tab w:val="left" w:pos="-720"/>
        </w:tabs>
        <w:suppressAutoHyphens/>
        <w:spacing w:line="240" w:lineRule="atLeast"/>
        <w:jc w:val="both"/>
        <w:rPr>
          <w:spacing w:val="-3"/>
        </w:rPr>
      </w:pPr>
      <w:r>
        <w:rPr>
          <w:spacing w:val="-3"/>
        </w:rPr>
        <w:t>Advertising</w:t>
      </w:r>
    </w:p>
    <w:p w14:paraId="1186336F" w14:textId="77777777" w:rsidR="00F11683" w:rsidRDefault="00F11683">
      <w:pPr>
        <w:numPr>
          <w:ilvl w:val="0"/>
          <w:numId w:val="10"/>
        </w:numPr>
        <w:tabs>
          <w:tab w:val="clear" w:pos="1440"/>
          <w:tab w:val="left" w:pos="-720"/>
          <w:tab w:val="left" w:pos="1080"/>
          <w:tab w:val="left" w:pos="1350"/>
        </w:tabs>
        <w:suppressAutoHyphens/>
        <w:spacing w:line="240" w:lineRule="atLeast"/>
        <w:ind w:left="1080" w:hanging="360"/>
        <w:jc w:val="both"/>
        <w:rPr>
          <w:spacing w:val="-3"/>
        </w:rPr>
      </w:pPr>
      <w:r>
        <w:rPr>
          <w:spacing w:val="-3"/>
        </w:rPr>
        <w:t>Sales promotions (including consumer and trade promotions)</w:t>
      </w:r>
    </w:p>
    <w:p w14:paraId="646FDE4C" w14:textId="77777777" w:rsidR="00F11683" w:rsidRDefault="00F11683">
      <w:pPr>
        <w:numPr>
          <w:ilvl w:val="0"/>
          <w:numId w:val="10"/>
        </w:numPr>
        <w:tabs>
          <w:tab w:val="clear" w:pos="1440"/>
          <w:tab w:val="left" w:pos="-720"/>
          <w:tab w:val="left" w:pos="1080"/>
          <w:tab w:val="left" w:pos="1350"/>
        </w:tabs>
        <w:suppressAutoHyphens/>
        <w:spacing w:line="240" w:lineRule="atLeast"/>
        <w:ind w:left="1080" w:hanging="360"/>
        <w:jc w:val="both"/>
        <w:rPr>
          <w:spacing w:val="-3"/>
        </w:rPr>
      </w:pPr>
      <w:r>
        <w:rPr>
          <w:spacing w:val="-3"/>
        </w:rPr>
        <w:t>Personal selling activities</w:t>
      </w:r>
    </w:p>
    <w:p w14:paraId="32AFF38F" w14:textId="77777777" w:rsidR="00F11683" w:rsidRDefault="00F11683">
      <w:pPr>
        <w:tabs>
          <w:tab w:val="left" w:pos="-720"/>
        </w:tabs>
        <w:suppressAutoHyphens/>
        <w:spacing w:line="240" w:lineRule="atLeast"/>
        <w:jc w:val="both"/>
        <w:rPr>
          <w:spacing w:val="-3"/>
          <w:sz w:val="16"/>
        </w:rPr>
      </w:pPr>
    </w:p>
    <w:p w14:paraId="231F88A5" w14:textId="77777777" w:rsidR="00F11683" w:rsidRDefault="00F11683">
      <w:pPr>
        <w:tabs>
          <w:tab w:val="left" w:pos="-720"/>
        </w:tabs>
        <w:suppressAutoHyphens/>
        <w:spacing w:line="240" w:lineRule="atLeast"/>
        <w:jc w:val="both"/>
        <w:rPr>
          <w:spacing w:val="-3"/>
        </w:rPr>
      </w:pPr>
      <w:r>
        <w:rPr>
          <w:spacing w:val="-3"/>
        </w:rPr>
        <w:t>The IMC promotions mix also includes:</w:t>
      </w:r>
    </w:p>
    <w:p w14:paraId="0BC9F7AA" w14:textId="77777777" w:rsidR="00F11683" w:rsidRDefault="0072297E">
      <w:pPr>
        <w:numPr>
          <w:ilvl w:val="0"/>
          <w:numId w:val="10"/>
        </w:numPr>
        <w:tabs>
          <w:tab w:val="clear" w:pos="1440"/>
          <w:tab w:val="left" w:pos="-720"/>
          <w:tab w:val="num" w:pos="1080"/>
        </w:tabs>
        <w:suppressAutoHyphens/>
        <w:spacing w:line="240" w:lineRule="atLeast"/>
        <w:jc w:val="both"/>
        <w:rPr>
          <w:spacing w:val="-3"/>
        </w:rPr>
      </w:pPr>
      <w:r>
        <w:rPr>
          <w:spacing w:val="-3"/>
        </w:rPr>
        <w:t>Database marketing</w:t>
      </w:r>
    </w:p>
    <w:p w14:paraId="5E2EE071" w14:textId="77777777" w:rsidR="00F11683" w:rsidRDefault="0072297E">
      <w:pPr>
        <w:numPr>
          <w:ilvl w:val="0"/>
          <w:numId w:val="10"/>
        </w:numPr>
        <w:tabs>
          <w:tab w:val="clear" w:pos="1440"/>
          <w:tab w:val="left" w:pos="-720"/>
          <w:tab w:val="num" w:pos="1080"/>
        </w:tabs>
        <w:suppressAutoHyphens/>
        <w:spacing w:line="240" w:lineRule="atLeast"/>
        <w:jc w:val="both"/>
        <w:rPr>
          <w:spacing w:val="-3"/>
        </w:rPr>
      </w:pPr>
      <w:r>
        <w:rPr>
          <w:spacing w:val="-3"/>
        </w:rPr>
        <w:t>Direct response marketing</w:t>
      </w:r>
    </w:p>
    <w:p w14:paraId="476524EB" w14:textId="77777777" w:rsidR="00F11683" w:rsidRDefault="0072297E">
      <w:pPr>
        <w:numPr>
          <w:ilvl w:val="0"/>
          <w:numId w:val="10"/>
        </w:numPr>
        <w:tabs>
          <w:tab w:val="clear" w:pos="1440"/>
          <w:tab w:val="left" w:pos="-720"/>
          <w:tab w:val="num" w:pos="1080"/>
        </w:tabs>
        <w:suppressAutoHyphens/>
        <w:spacing w:line="230" w:lineRule="exact"/>
        <w:jc w:val="both"/>
        <w:rPr>
          <w:spacing w:val="-3"/>
        </w:rPr>
      </w:pPr>
      <w:r>
        <w:rPr>
          <w:spacing w:val="-3"/>
        </w:rPr>
        <w:t>Online marketing</w:t>
      </w:r>
    </w:p>
    <w:p w14:paraId="0E462B5C" w14:textId="77777777" w:rsidR="00F11683" w:rsidRDefault="0072297E">
      <w:pPr>
        <w:numPr>
          <w:ilvl w:val="0"/>
          <w:numId w:val="10"/>
        </w:numPr>
        <w:tabs>
          <w:tab w:val="clear" w:pos="1440"/>
          <w:tab w:val="left" w:pos="-720"/>
          <w:tab w:val="num" w:pos="1080"/>
        </w:tabs>
        <w:suppressAutoHyphens/>
        <w:spacing w:line="230" w:lineRule="exact"/>
        <w:jc w:val="both"/>
        <w:rPr>
          <w:spacing w:val="-3"/>
        </w:rPr>
      </w:pPr>
      <w:r>
        <w:rPr>
          <w:spacing w:val="-3"/>
        </w:rPr>
        <w:t>Social media</w:t>
      </w:r>
    </w:p>
    <w:p w14:paraId="34FA0FAF" w14:textId="77777777" w:rsidR="00F11683" w:rsidRDefault="0072297E">
      <w:pPr>
        <w:numPr>
          <w:ilvl w:val="0"/>
          <w:numId w:val="10"/>
        </w:numPr>
        <w:tabs>
          <w:tab w:val="clear" w:pos="1440"/>
          <w:tab w:val="left" w:pos="-720"/>
          <w:tab w:val="num" w:pos="1080"/>
        </w:tabs>
        <w:suppressAutoHyphens/>
        <w:spacing w:line="240" w:lineRule="atLeast"/>
        <w:jc w:val="both"/>
        <w:rPr>
          <w:spacing w:val="-3"/>
        </w:rPr>
      </w:pPr>
      <w:r>
        <w:rPr>
          <w:spacing w:val="-3"/>
        </w:rPr>
        <w:t>Guerilla</w:t>
      </w:r>
      <w:r w:rsidR="00F11683">
        <w:rPr>
          <w:spacing w:val="-3"/>
        </w:rPr>
        <w:t xml:space="preserve"> marketing</w:t>
      </w:r>
    </w:p>
    <w:p w14:paraId="78388D4E" w14:textId="77777777" w:rsidR="0072297E" w:rsidRDefault="0072297E">
      <w:pPr>
        <w:numPr>
          <w:ilvl w:val="0"/>
          <w:numId w:val="10"/>
        </w:numPr>
        <w:tabs>
          <w:tab w:val="clear" w:pos="1440"/>
          <w:tab w:val="left" w:pos="-720"/>
          <w:tab w:val="num" w:pos="1080"/>
        </w:tabs>
        <w:suppressAutoHyphens/>
        <w:spacing w:line="240" w:lineRule="atLeast"/>
        <w:jc w:val="both"/>
        <w:rPr>
          <w:spacing w:val="-3"/>
        </w:rPr>
      </w:pPr>
      <w:r>
        <w:rPr>
          <w:spacing w:val="-3"/>
        </w:rPr>
        <w:t>Alternative marketing</w:t>
      </w:r>
    </w:p>
    <w:p w14:paraId="2C91D648" w14:textId="77777777" w:rsidR="0072297E" w:rsidRDefault="0072297E">
      <w:pPr>
        <w:numPr>
          <w:ilvl w:val="0"/>
          <w:numId w:val="10"/>
        </w:numPr>
        <w:tabs>
          <w:tab w:val="clear" w:pos="1440"/>
          <w:tab w:val="left" w:pos="-720"/>
          <w:tab w:val="num" w:pos="1080"/>
        </w:tabs>
        <w:suppressAutoHyphens/>
        <w:spacing w:line="240" w:lineRule="atLeast"/>
        <w:jc w:val="both"/>
        <w:rPr>
          <w:spacing w:val="-3"/>
        </w:rPr>
      </w:pPr>
      <w:r>
        <w:rPr>
          <w:spacing w:val="-3"/>
        </w:rPr>
        <w:t>Public relations programs</w:t>
      </w:r>
    </w:p>
    <w:p w14:paraId="71D66630" w14:textId="77777777" w:rsidR="00D15111" w:rsidRDefault="00D15111">
      <w:pPr>
        <w:tabs>
          <w:tab w:val="left" w:pos="-720"/>
        </w:tabs>
        <w:suppressAutoHyphens/>
        <w:spacing w:line="240" w:lineRule="atLeast"/>
        <w:jc w:val="both"/>
        <w:rPr>
          <w:spacing w:val="-3"/>
        </w:rPr>
      </w:pPr>
    </w:p>
    <w:p w14:paraId="491B3E11" w14:textId="77777777" w:rsidR="00F11683" w:rsidRDefault="009671A3">
      <w:pPr>
        <w:tabs>
          <w:tab w:val="left" w:pos="-720"/>
        </w:tabs>
        <w:suppressAutoHyphens/>
        <w:spacing w:line="240" w:lineRule="atLeast"/>
        <w:jc w:val="both"/>
        <w:rPr>
          <w:spacing w:val="-3"/>
        </w:rPr>
      </w:pPr>
      <w:r>
        <w:rPr>
          <w:spacing w:val="-3"/>
        </w:rPr>
        <w:t>Fi</w:t>
      </w:r>
      <w:r w:rsidR="0072297E">
        <w:rPr>
          <w:spacing w:val="-3"/>
        </w:rPr>
        <w:t>gure 1.3</w:t>
      </w:r>
      <w:r>
        <w:rPr>
          <w:spacing w:val="-3"/>
        </w:rPr>
        <w:t xml:space="preserve"> displays all of these elements. </w:t>
      </w:r>
      <w:r w:rsidR="00F11683">
        <w:rPr>
          <w:spacing w:val="-3"/>
        </w:rPr>
        <w:t xml:space="preserve"> </w:t>
      </w:r>
    </w:p>
    <w:p w14:paraId="3528EB1E" w14:textId="77777777" w:rsidR="009022D2" w:rsidRDefault="009022D2">
      <w:pPr>
        <w:tabs>
          <w:tab w:val="left" w:pos="-720"/>
        </w:tabs>
        <w:suppressAutoHyphens/>
        <w:spacing w:line="240" w:lineRule="atLeast"/>
        <w:jc w:val="both"/>
        <w:rPr>
          <w:spacing w:val="-3"/>
        </w:rPr>
      </w:pPr>
    </w:p>
    <w:p w14:paraId="7DD0A8AC" w14:textId="77777777" w:rsidR="00F11683" w:rsidRDefault="00F11683">
      <w:pPr>
        <w:tabs>
          <w:tab w:val="left" w:pos="-720"/>
        </w:tabs>
        <w:suppressAutoHyphens/>
        <w:spacing w:line="240" w:lineRule="atLeast"/>
        <w:jc w:val="both"/>
        <w:rPr>
          <w:spacing w:val="-3"/>
        </w:rPr>
      </w:pPr>
      <w:r>
        <w:rPr>
          <w:spacing w:val="-3"/>
        </w:rPr>
        <w:t>Figure 1.</w:t>
      </w:r>
      <w:r w:rsidR="0072297E">
        <w:rPr>
          <w:spacing w:val="-3"/>
        </w:rPr>
        <w:t>4</w:t>
      </w:r>
      <w:r w:rsidR="00F83AB3">
        <w:rPr>
          <w:spacing w:val="-3"/>
        </w:rPr>
        <w:tab/>
        <w:t>L</w:t>
      </w:r>
      <w:r>
        <w:rPr>
          <w:spacing w:val="-3"/>
        </w:rPr>
        <w:t>ists the steps required to complete</w:t>
      </w:r>
      <w:r w:rsidR="00F83AB3">
        <w:rPr>
          <w:spacing w:val="-3"/>
        </w:rPr>
        <w:t xml:space="preserve"> a marketing plan.</w:t>
      </w:r>
    </w:p>
    <w:p w14:paraId="48E3D954" w14:textId="77777777" w:rsidR="00F11683" w:rsidRDefault="00F11683">
      <w:pPr>
        <w:tabs>
          <w:tab w:val="left" w:pos="-720"/>
        </w:tabs>
        <w:suppressAutoHyphens/>
        <w:spacing w:line="240" w:lineRule="atLeast"/>
        <w:jc w:val="both"/>
        <w:rPr>
          <w:spacing w:val="-3"/>
        </w:rPr>
      </w:pPr>
    </w:p>
    <w:p w14:paraId="68153551" w14:textId="77777777" w:rsidR="00F11683" w:rsidRDefault="00F11683">
      <w:pPr>
        <w:numPr>
          <w:ilvl w:val="0"/>
          <w:numId w:val="20"/>
        </w:numPr>
        <w:tabs>
          <w:tab w:val="left" w:pos="-720"/>
        </w:tabs>
        <w:suppressAutoHyphens/>
        <w:spacing w:line="240" w:lineRule="atLeast"/>
        <w:jc w:val="both"/>
        <w:rPr>
          <w:spacing w:val="-3"/>
        </w:rPr>
      </w:pPr>
      <w:r>
        <w:rPr>
          <w:spacing w:val="-3"/>
        </w:rPr>
        <w:t>Situational analysis (examining problems and opportunities in the organization’s external environment and strengths and weaknesses in the firm itself).</w:t>
      </w:r>
    </w:p>
    <w:p w14:paraId="10AB6169" w14:textId="77777777" w:rsidR="00F83AB3" w:rsidRDefault="00F83AB3" w:rsidP="00F83AB3">
      <w:pPr>
        <w:tabs>
          <w:tab w:val="left" w:pos="-720"/>
        </w:tabs>
        <w:suppressAutoHyphens/>
        <w:spacing w:line="240" w:lineRule="atLeast"/>
        <w:ind w:left="1080"/>
        <w:jc w:val="both"/>
        <w:rPr>
          <w:spacing w:val="-3"/>
        </w:rPr>
      </w:pPr>
    </w:p>
    <w:p w14:paraId="19C4ABB9" w14:textId="77777777" w:rsidR="00F11683" w:rsidRDefault="00F11683">
      <w:pPr>
        <w:numPr>
          <w:ilvl w:val="0"/>
          <w:numId w:val="20"/>
        </w:numPr>
        <w:tabs>
          <w:tab w:val="left" w:pos="-720"/>
        </w:tabs>
        <w:suppressAutoHyphens/>
        <w:spacing w:line="240" w:lineRule="atLeast"/>
        <w:jc w:val="both"/>
        <w:rPr>
          <w:spacing w:val="-3"/>
        </w:rPr>
      </w:pPr>
      <w:r>
        <w:rPr>
          <w:spacing w:val="-3"/>
        </w:rPr>
        <w:t>Defining marketing objectives (sales, market share, competitive position, and customer actions desired).</w:t>
      </w:r>
    </w:p>
    <w:p w14:paraId="28FCA2FD" w14:textId="77777777" w:rsidR="00F83AB3" w:rsidRDefault="00F83AB3" w:rsidP="00F83AB3">
      <w:pPr>
        <w:tabs>
          <w:tab w:val="left" w:pos="-720"/>
        </w:tabs>
        <w:suppressAutoHyphens/>
        <w:spacing w:line="240" w:lineRule="atLeast"/>
        <w:ind w:left="1080"/>
        <w:jc w:val="both"/>
        <w:rPr>
          <w:spacing w:val="-3"/>
        </w:rPr>
      </w:pPr>
    </w:p>
    <w:p w14:paraId="7F058206" w14:textId="77777777" w:rsidR="00F11683" w:rsidRDefault="00F11683">
      <w:pPr>
        <w:numPr>
          <w:ilvl w:val="0"/>
          <w:numId w:val="20"/>
        </w:numPr>
        <w:tabs>
          <w:tab w:val="left" w:pos="-720"/>
        </w:tabs>
        <w:suppressAutoHyphens/>
        <w:spacing w:line="240" w:lineRule="atLeast"/>
        <w:jc w:val="both"/>
        <w:rPr>
          <w:spacing w:val="-3"/>
        </w:rPr>
      </w:pPr>
      <w:r>
        <w:rPr>
          <w:spacing w:val="-3"/>
        </w:rPr>
        <w:t>Budget preparation.</w:t>
      </w:r>
    </w:p>
    <w:p w14:paraId="115A1047" w14:textId="77777777" w:rsidR="00F83AB3" w:rsidRDefault="00F83AB3" w:rsidP="00F83AB3">
      <w:pPr>
        <w:tabs>
          <w:tab w:val="left" w:pos="-720"/>
        </w:tabs>
        <w:suppressAutoHyphens/>
        <w:spacing w:line="240" w:lineRule="atLeast"/>
        <w:ind w:left="1080"/>
        <w:jc w:val="both"/>
        <w:rPr>
          <w:spacing w:val="-3"/>
        </w:rPr>
      </w:pPr>
    </w:p>
    <w:p w14:paraId="472F1D14" w14:textId="77777777" w:rsidR="00F11683" w:rsidRDefault="00F11683">
      <w:pPr>
        <w:numPr>
          <w:ilvl w:val="0"/>
          <w:numId w:val="20"/>
        </w:numPr>
        <w:tabs>
          <w:tab w:val="left" w:pos="-720"/>
        </w:tabs>
        <w:suppressAutoHyphens/>
        <w:spacing w:line="240" w:lineRule="atLeast"/>
        <w:jc w:val="both"/>
        <w:rPr>
          <w:spacing w:val="-3"/>
        </w:rPr>
      </w:pPr>
      <w:r>
        <w:rPr>
          <w:spacing w:val="-3"/>
        </w:rPr>
        <w:t>Fin</w:t>
      </w:r>
      <w:r w:rsidR="0072297E">
        <w:rPr>
          <w:spacing w:val="-3"/>
        </w:rPr>
        <w:t>alizing marketing strategies and tactics</w:t>
      </w:r>
    </w:p>
    <w:p w14:paraId="757B6553" w14:textId="77777777" w:rsidR="00F83AB3" w:rsidRDefault="00F83AB3" w:rsidP="00F83AB3">
      <w:pPr>
        <w:tabs>
          <w:tab w:val="left" w:pos="-720"/>
        </w:tabs>
        <w:suppressAutoHyphens/>
        <w:spacing w:line="240" w:lineRule="atLeast"/>
        <w:ind w:left="1080"/>
        <w:jc w:val="both"/>
        <w:rPr>
          <w:spacing w:val="-3"/>
        </w:rPr>
      </w:pPr>
    </w:p>
    <w:p w14:paraId="19EB11EC" w14:textId="77777777" w:rsidR="00F11683" w:rsidRDefault="00F11683">
      <w:pPr>
        <w:numPr>
          <w:ilvl w:val="0"/>
          <w:numId w:val="20"/>
        </w:numPr>
        <w:tabs>
          <w:tab w:val="left" w:pos="-720"/>
        </w:tabs>
        <w:suppressAutoHyphens/>
        <w:spacing w:line="240" w:lineRule="atLeast"/>
        <w:jc w:val="both"/>
        <w:rPr>
          <w:spacing w:val="-3"/>
        </w:rPr>
      </w:pPr>
      <w:r>
        <w:rPr>
          <w:spacing w:val="-3"/>
        </w:rPr>
        <w:t>Evaluation of performance.</w:t>
      </w:r>
    </w:p>
    <w:p w14:paraId="6A1B4C72" w14:textId="77777777" w:rsidR="00F11683" w:rsidRDefault="00F11683">
      <w:pPr>
        <w:pStyle w:val="Heading4"/>
      </w:pPr>
    </w:p>
    <w:p w14:paraId="345096B8" w14:textId="77777777" w:rsidR="0072297E" w:rsidRDefault="0072297E" w:rsidP="0072297E">
      <w:pPr>
        <w:rPr>
          <w:b/>
          <w:szCs w:val="24"/>
        </w:rPr>
      </w:pPr>
    </w:p>
    <w:p w14:paraId="12B2DA80" w14:textId="77777777" w:rsidR="0072297E" w:rsidRPr="00654951" w:rsidRDefault="0072297E" w:rsidP="0072297E">
      <w:pPr>
        <w:rPr>
          <w:szCs w:val="24"/>
        </w:rPr>
      </w:pPr>
      <w:r>
        <w:rPr>
          <w:b/>
          <w:szCs w:val="24"/>
        </w:rPr>
        <w:t xml:space="preserve">Learning Objective # 3:  </w:t>
      </w:r>
      <w:r w:rsidR="00086CCC">
        <w:rPr>
          <w:szCs w:val="24"/>
        </w:rPr>
        <w:t xml:space="preserve">What </w:t>
      </w:r>
      <w:r>
        <w:rPr>
          <w:szCs w:val="24"/>
        </w:rPr>
        <w:t>new trends</w:t>
      </w:r>
      <w:r w:rsidR="00086CCC">
        <w:rPr>
          <w:szCs w:val="24"/>
        </w:rPr>
        <w:t xml:space="preserve"> are</w:t>
      </w:r>
      <w:r>
        <w:rPr>
          <w:szCs w:val="24"/>
        </w:rPr>
        <w:t xml:space="preserve"> affecting marketing communications?</w:t>
      </w:r>
    </w:p>
    <w:p w14:paraId="7275292D" w14:textId="77777777" w:rsidR="0072297E" w:rsidRDefault="0072297E" w:rsidP="0072297E">
      <w:pPr>
        <w:pStyle w:val="Heading4"/>
        <w:rPr>
          <w:u w:val="single"/>
        </w:rPr>
      </w:pPr>
    </w:p>
    <w:p w14:paraId="13B9AAE5" w14:textId="77777777" w:rsidR="0072297E" w:rsidRDefault="003657CA" w:rsidP="0072297E">
      <w:pPr>
        <w:pStyle w:val="Heading4"/>
        <w:rPr>
          <w:u w:val="single"/>
        </w:rPr>
      </w:pPr>
      <w:r>
        <w:rPr>
          <w:u w:val="single"/>
        </w:rPr>
        <w:t>Emerging Trends in</w:t>
      </w:r>
      <w:r w:rsidR="0072297E">
        <w:rPr>
          <w:u w:val="single"/>
        </w:rPr>
        <w:t xml:space="preserve"> Marketing Communications</w:t>
      </w:r>
    </w:p>
    <w:p w14:paraId="54DDDD4B" w14:textId="77777777" w:rsidR="0072297E" w:rsidRDefault="0072297E" w:rsidP="0072297E"/>
    <w:p w14:paraId="5E7F78BC" w14:textId="77777777" w:rsidR="0072297E" w:rsidRDefault="0072297E" w:rsidP="0072297E">
      <w:pPr>
        <w:pStyle w:val="CFINTRO"/>
        <w:keepLines w:val="0"/>
        <w:widowControl w:val="0"/>
        <w:spacing w:line="480" w:lineRule="auto"/>
        <w:ind w:firstLine="0"/>
        <w:jc w:val="left"/>
        <w:rPr>
          <w:rFonts w:ascii="Times New Roman" w:hAnsi="Times New Roman"/>
          <w:noProof w:val="0"/>
          <w:sz w:val="24"/>
          <w:lang w:val="en-US"/>
        </w:rPr>
      </w:pPr>
      <w:r>
        <w:rPr>
          <w:rFonts w:ascii="Times New Roman" w:hAnsi="Times New Roman"/>
          <w:noProof w:val="0"/>
          <w:sz w:val="24"/>
          <w:lang w:val="en-US"/>
        </w:rPr>
        <w:t>Figure 1.5</w:t>
      </w:r>
      <w:r w:rsidR="003657CA">
        <w:rPr>
          <w:rFonts w:ascii="Times New Roman" w:hAnsi="Times New Roman"/>
          <w:noProof w:val="0"/>
          <w:sz w:val="24"/>
          <w:lang w:val="en-US"/>
        </w:rPr>
        <w:tab/>
        <w:t>I</w:t>
      </w:r>
      <w:r>
        <w:rPr>
          <w:rFonts w:ascii="Times New Roman" w:hAnsi="Times New Roman"/>
          <w:noProof w:val="0"/>
          <w:sz w:val="24"/>
          <w:lang w:val="en-US"/>
        </w:rPr>
        <w:t>llustrates current trends affecting marketing communications</w:t>
      </w:r>
    </w:p>
    <w:p w14:paraId="5B47B31D" w14:textId="77777777" w:rsidR="0072297E" w:rsidRPr="005D2E0C" w:rsidRDefault="0072297E" w:rsidP="0072297E">
      <w:pPr>
        <w:pStyle w:val="H2"/>
        <w:keepNext w:val="0"/>
        <w:keepLines w:val="0"/>
        <w:widowControl w:val="0"/>
        <w:spacing w:before="0" w:after="0" w:line="480" w:lineRule="auto"/>
        <w:rPr>
          <w:rFonts w:ascii="Times New Roman" w:hAnsi="Times New Roman"/>
          <w:b/>
          <w:noProof w:val="0"/>
          <w:color w:val="auto"/>
          <w:sz w:val="24"/>
          <w:szCs w:val="24"/>
          <w:lang w:val="en-US"/>
        </w:rPr>
      </w:pPr>
      <w:r w:rsidRPr="005D2E0C">
        <w:rPr>
          <w:rFonts w:ascii="Times New Roman" w:hAnsi="Times New Roman"/>
          <w:noProof w:val="0"/>
          <w:vanish/>
          <w:color w:val="auto"/>
          <w:sz w:val="24"/>
          <w:szCs w:val="24"/>
          <w:lang w:val="en-US"/>
        </w:rPr>
        <w:t>&lt;section id="ch01lev2sec7"&gt;&lt;title id="ch01lev2sec7.title"Adva</w:t>
      </w:r>
      <w:r w:rsidRPr="005D2E0C">
        <w:rPr>
          <w:rFonts w:ascii="Times New Roman" w:hAnsi="Times New Roman"/>
          <w:b/>
          <w:noProof w:val="0"/>
          <w:color w:val="auto"/>
          <w:sz w:val="24"/>
          <w:szCs w:val="24"/>
          <w:lang w:val="en-US"/>
        </w:rPr>
        <w:t>Emphasis on Accountability and Measurable Results</w:t>
      </w:r>
      <w:r w:rsidRPr="005D2E0C">
        <w:rPr>
          <w:rFonts w:ascii="Times New Roman" w:hAnsi="Times New Roman"/>
          <w:noProof w:val="0"/>
          <w:vanish/>
          <w:color w:val="auto"/>
          <w:sz w:val="24"/>
          <w:szCs w:val="24"/>
          <w:lang w:val="en-US"/>
        </w:rPr>
        <w:t>&lt;/title&gt;</w:t>
      </w:r>
    </w:p>
    <w:p w14:paraId="68AF522C" w14:textId="77777777" w:rsidR="0072297E" w:rsidRDefault="0072297E" w:rsidP="0072297E">
      <w:r>
        <w:t>Advertising agencies are expected to produce tangible outcomes. Promotional dollars must be spent carefully.</w:t>
      </w:r>
    </w:p>
    <w:p w14:paraId="28F05EBE" w14:textId="77777777" w:rsidR="0072297E" w:rsidRDefault="0072297E" w:rsidP="0072297E"/>
    <w:p w14:paraId="286F630F" w14:textId="77777777" w:rsidR="0072297E" w:rsidRDefault="0072297E" w:rsidP="0072297E">
      <w:r>
        <w:t>Many companies have become less inclined to rely on 30-second television spots. Instead, alternative communication venues and methods are combined with special events where names, profiles, and addresses of prospective customers can be collected and tracked.</w:t>
      </w:r>
    </w:p>
    <w:p w14:paraId="54380D97" w14:textId="77777777" w:rsidR="0072297E" w:rsidRDefault="0072297E" w:rsidP="0072297E"/>
    <w:p w14:paraId="056E3D37" w14:textId="77777777" w:rsidR="00086CCC" w:rsidRDefault="00086CCC" w:rsidP="0072297E">
      <w:pPr>
        <w:rPr>
          <w:b/>
        </w:rPr>
      </w:pPr>
      <w:r>
        <w:rPr>
          <w:b/>
        </w:rPr>
        <w:t>Explosion of Digital Media</w:t>
      </w:r>
    </w:p>
    <w:p w14:paraId="712F14E9" w14:textId="77777777" w:rsidR="00086CCC" w:rsidRDefault="00086CCC" w:rsidP="0072297E">
      <w:pPr>
        <w:rPr>
          <w:b/>
        </w:rPr>
      </w:pPr>
    </w:p>
    <w:p w14:paraId="364215BF" w14:textId="77777777" w:rsidR="0033218C" w:rsidRDefault="0033218C" w:rsidP="0072297E">
      <w:r w:rsidRPr="00DA504B">
        <w:t>Smartphones</w:t>
      </w:r>
      <w:r>
        <w:t>, tablets,</w:t>
      </w:r>
      <w:r w:rsidRPr="00DA504B">
        <w:t xml:space="preserve"> and text-messaging systems have </w:t>
      </w:r>
      <w:r>
        <w:t>created a</w:t>
      </w:r>
      <w:r w:rsidRPr="00DA504B">
        <w:t xml:space="preserve"> new landscape and, in some cases, nearly a new language. </w:t>
      </w:r>
    </w:p>
    <w:p w14:paraId="204917D5" w14:textId="77777777" w:rsidR="0033218C" w:rsidRDefault="0033218C" w:rsidP="0072297E"/>
    <w:p w14:paraId="2F23F8E2" w14:textId="77777777" w:rsidR="00086CCC" w:rsidRPr="00086CCC" w:rsidRDefault="0033218C" w:rsidP="0072297E">
      <w:pPr>
        <w:rPr>
          <w:b/>
        </w:rPr>
      </w:pPr>
      <w:r>
        <w:t>These digital</w:t>
      </w:r>
      <w:r w:rsidRPr="00DA504B">
        <w:t xml:space="preserve"> </w:t>
      </w:r>
      <w:r w:rsidRPr="00D972EC">
        <w:t>marketing techniques seek to create experiences with a brand rather than mere purchases with little or no emotional attachment</w:t>
      </w:r>
    </w:p>
    <w:p w14:paraId="120FB9EA" w14:textId="77777777" w:rsidR="0033218C" w:rsidRDefault="0033218C" w:rsidP="0072297E"/>
    <w:p w14:paraId="005C0840" w14:textId="77777777" w:rsidR="0033218C" w:rsidRPr="0033218C" w:rsidRDefault="0033218C" w:rsidP="0033218C">
      <w:r w:rsidRPr="0033218C">
        <w:t>Digital marketing cannot be considered as an option for companies, but rather as a mandatory ingredient. Marketers now seek to engage a brand with all current and prospective customers in order to achieve success.</w:t>
      </w:r>
    </w:p>
    <w:p w14:paraId="65B5223D" w14:textId="77777777" w:rsidR="0033218C" w:rsidRDefault="0033218C" w:rsidP="0033218C">
      <w:pPr>
        <w:contextualSpacing/>
      </w:pPr>
    </w:p>
    <w:p w14:paraId="70EF77B1" w14:textId="77777777" w:rsidR="0033218C" w:rsidRPr="0033218C" w:rsidRDefault="0033218C" w:rsidP="0033218C">
      <w:pPr>
        <w:pStyle w:val="H2"/>
        <w:spacing w:line="240" w:lineRule="auto"/>
        <w:contextualSpacing/>
        <w:rPr>
          <w:b/>
          <w:bCs/>
          <w:color w:val="auto"/>
          <w:szCs w:val="24"/>
        </w:rPr>
      </w:pPr>
      <w:r w:rsidRPr="0033218C">
        <w:rPr>
          <w:b/>
          <w:bCs/>
          <w:color w:val="auto"/>
          <w:szCs w:val="24"/>
        </w:rPr>
        <w:t>Integration of Media Platforms</w:t>
      </w:r>
    </w:p>
    <w:p w14:paraId="2DCFC15B" w14:textId="77777777" w:rsidR="0033218C" w:rsidRP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163983DF"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r w:rsidRPr="0033218C">
        <w:rPr>
          <w:rFonts w:ascii="Times New Roman" w:hAnsi="Times New Roman"/>
          <w:noProof w:val="0"/>
          <w:color w:val="auto"/>
          <w:sz w:val="24"/>
          <w:szCs w:val="24"/>
          <w:lang w:val="en-US"/>
        </w:rPr>
        <w:t xml:space="preserve">Today’s consumers spend an average of 5 hours and 16 minutes in front of </w:t>
      </w:r>
      <w:r w:rsidR="00F815B7">
        <w:rPr>
          <w:rFonts w:ascii="Times New Roman" w:hAnsi="Times New Roman"/>
          <w:noProof w:val="0"/>
          <w:color w:val="auto"/>
          <w:sz w:val="24"/>
          <w:szCs w:val="24"/>
          <w:lang w:val="en-US"/>
        </w:rPr>
        <w:t>screens other than television.</w:t>
      </w:r>
      <w:r w:rsidRPr="0033218C">
        <w:rPr>
          <w:rFonts w:ascii="Times New Roman" w:hAnsi="Times New Roman"/>
          <w:noProof w:val="0"/>
          <w:color w:val="auto"/>
          <w:sz w:val="24"/>
          <w:szCs w:val="24"/>
          <w:lang w:val="en-US"/>
        </w:rPr>
        <w:t xml:space="preserve"> </w:t>
      </w:r>
    </w:p>
    <w:p w14:paraId="3784C440"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7B69949A"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r w:rsidRPr="0033218C">
        <w:rPr>
          <w:rFonts w:ascii="Times New Roman" w:hAnsi="Times New Roman"/>
          <w:noProof w:val="0"/>
          <w:color w:val="auto"/>
          <w:sz w:val="24"/>
          <w:szCs w:val="24"/>
          <w:lang w:val="en-US"/>
        </w:rPr>
        <w:t xml:space="preserve">When combined with television (which consumers watch for an additional 4 hours and 31 minutes per day), the total becomes more than 10 hours per day examining some </w:t>
      </w:r>
      <w:r>
        <w:rPr>
          <w:rFonts w:ascii="Times New Roman" w:hAnsi="Times New Roman"/>
          <w:noProof w:val="0"/>
          <w:color w:val="auto"/>
          <w:sz w:val="24"/>
          <w:szCs w:val="24"/>
          <w:lang w:val="en-US"/>
        </w:rPr>
        <w:t>kind of screen.</w:t>
      </w:r>
    </w:p>
    <w:p w14:paraId="1C76D17B"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154F2724" w14:textId="77777777" w:rsidR="0033218C" w:rsidRPr="003657CA"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r w:rsidRPr="003657CA">
        <w:rPr>
          <w:rFonts w:ascii="Times New Roman" w:hAnsi="Times New Roman"/>
          <w:noProof w:val="0"/>
          <w:color w:val="auto"/>
          <w:sz w:val="24"/>
          <w:szCs w:val="24"/>
          <w:lang w:val="en-US"/>
        </w:rPr>
        <w:t>Figure 1</w:t>
      </w:r>
      <w:r w:rsidR="003657CA" w:rsidRPr="003657CA">
        <w:rPr>
          <w:rFonts w:ascii="Times New Roman" w:hAnsi="Times New Roman"/>
          <w:noProof w:val="0"/>
          <w:color w:val="auto"/>
          <w:sz w:val="24"/>
          <w:szCs w:val="24"/>
          <w:lang w:val="en-US"/>
        </w:rPr>
        <w:t>.</w:t>
      </w:r>
      <w:r w:rsidRPr="003657CA">
        <w:rPr>
          <w:rFonts w:ascii="Times New Roman" w:hAnsi="Times New Roman"/>
          <w:noProof w:val="0"/>
          <w:color w:val="auto"/>
          <w:sz w:val="24"/>
          <w:szCs w:val="24"/>
          <w:lang w:val="en-US"/>
        </w:rPr>
        <w:t>6</w:t>
      </w:r>
      <w:r w:rsidRPr="003657CA">
        <w:rPr>
          <w:rFonts w:ascii="Times New Roman" w:hAnsi="Times New Roman"/>
          <w:noProof w:val="0"/>
          <w:color w:val="auto"/>
          <w:sz w:val="24"/>
          <w:szCs w:val="24"/>
          <w:lang w:val="en-US"/>
        </w:rPr>
        <w:tab/>
        <w:t>Four ways consumers interact across multiple media format</w:t>
      </w:r>
      <w:r w:rsidR="003657CA" w:rsidRPr="003657CA">
        <w:rPr>
          <w:rFonts w:ascii="Times New Roman" w:hAnsi="Times New Roman"/>
          <w:noProof w:val="0"/>
          <w:color w:val="auto"/>
          <w:sz w:val="24"/>
          <w:szCs w:val="24"/>
          <w:lang w:val="en-US"/>
        </w:rPr>
        <w:t>s</w:t>
      </w:r>
      <w:r w:rsidRPr="003657CA">
        <w:rPr>
          <w:rFonts w:ascii="Times New Roman" w:hAnsi="Times New Roman"/>
          <w:noProof w:val="0"/>
          <w:color w:val="auto"/>
          <w:sz w:val="24"/>
          <w:szCs w:val="24"/>
          <w:lang w:val="en-US"/>
        </w:rPr>
        <w:t>:</w:t>
      </w:r>
    </w:p>
    <w:p w14:paraId="189D402F" w14:textId="77777777" w:rsidR="0033218C" w:rsidRPr="003657CA"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63B41613" w14:textId="77777777" w:rsidR="0033218C" w:rsidRPr="003657CA" w:rsidRDefault="0033218C" w:rsidP="0033218C">
      <w:pPr>
        <w:pStyle w:val="H2"/>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Content grazing</w:t>
      </w:r>
      <w:r w:rsidRPr="003657CA">
        <w:rPr>
          <w:rFonts w:ascii="Times New Roman" w:hAnsi="Times New Roman"/>
          <w:b/>
          <w:color w:val="auto"/>
          <w:sz w:val="24"/>
          <w:szCs w:val="24"/>
        </w:rPr>
        <w:t xml:space="preserve"> </w:t>
      </w:r>
      <w:r w:rsidRPr="003657CA">
        <w:rPr>
          <w:rFonts w:ascii="Times New Roman" w:hAnsi="Times New Roman"/>
          <w:color w:val="auto"/>
          <w:sz w:val="24"/>
          <w:szCs w:val="24"/>
        </w:rPr>
        <w:t>involves looking at two or more screens simultaneously to access unrelated content, such as watching TV and texting a friend at the same time.</w:t>
      </w:r>
    </w:p>
    <w:p w14:paraId="0EBFD04A" w14:textId="77777777" w:rsidR="0033218C" w:rsidRPr="003657CA" w:rsidRDefault="0033218C" w:rsidP="0033218C">
      <w:pPr>
        <w:pStyle w:val="H2"/>
        <w:spacing w:line="240" w:lineRule="auto"/>
        <w:contextualSpacing/>
        <w:rPr>
          <w:rFonts w:ascii="Times New Roman" w:hAnsi="Times New Roman"/>
          <w:i/>
          <w:color w:val="auto"/>
          <w:sz w:val="24"/>
          <w:szCs w:val="24"/>
        </w:rPr>
      </w:pPr>
    </w:p>
    <w:p w14:paraId="6FA6643F" w14:textId="77777777" w:rsidR="0033218C" w:rsidRPr="003657CA" w:rsidRDefault="0033218C" w:rsidP="0033218C">
      <w:pPr>
        <w:pStyle w:val="H2"/>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Investigative spider-webbing</w:t>
      </w:r>
      <w:r w:rsidRPr="003657CA">
        <w:rPr>
          <w:rFonts w:ascii="Times New Roman" w:hAnsi="Times New Roman"/>
          <w:color w:val="auto"/>
          <w:sz w:val="24"/>
          <w:szCs w:val="24"/>
        </w:rPr>
        <w:t xml:space="preserve"> occurs when consumers pursue or investigate specific content across multiple platforms, such as watching a football game and accessing stats for various players on her PCs or mobile phone. </w:t>
      </w:r>
    </w:p>
    <w:p w14:paraId="5D60BC05" w14:textId="77777777" w:rsidR="0033218C" w:rsidRPr="003657CA" w:rsidRDefault="0033218C" w:rsidP="0033218C">
      <w:pPr>
        <w:pStyle w:val="H2"/>
        <w:spacing w:line="240" w:lineRule="auto"/>
        <w:contextualSpacing/>
        <w:rPr>
          <w:rFonts w:ascii="Times New Roman" w:hAnsi="Times New Roman"/>
          <w:color w:val="auto"/>
          <w:sz w:val="24"/>
          <w:szCs w:val="24"/>
        </w:rPr>
      </w:pPr>
    </w:p>
    <w:p w14:paraId="631A04D3" w14:textId="77777777" w:rsidR="0033218C" w:rsidRPr="003657CA" w:rsidRDefault="0033218C" w:rsidP="0033218C">
      <w:pPr>
        <w:pStyle w:val="H2"/>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Quantam journey</w:t>
      </w:r>
      <w:r w:rsidRPr="003657CA">
        <w:rPr>
          <w:rFonts w:ascii="Times New Roman" w:hAnsi="Times New Roman"/>
          <w:color w:val="auto"/>
          <w:sz w:val="24"/>
          <w:szCs w:val="24"/>
        </w:rPr>
        <w:t xml:space="preserve"> focuses on completing a specific task, such as when a consumer looks for a Chinese restaurant using a PC to locate one in the area, then obtains consumer reviews of the units close by on a smartphone, and finally employs a map app to locate the restaurant or to place an order. </w:t>
      </w:r>
    </w:p>
    <w:p w14:paraId="7837F9E7" w14:textId="77777777" w:rsidR="0033218C" w:rsidRPr="003657CA" w:rsidRDefault="0033218C" w:rsidP="0033218C">
      <w:pPr>
        <w:pStyle w:val="H2"/>
        <w:spacing w:line="240" w:lineRule="auto"/>
        <w:contextualSpacing/>
        <w:rPr>
          <w:rFonts w:ascii="Times New Roman" w:hAnsi="Times New Roman"/>
          <w:color w:val="auto"/>
          <w:sz w:val="24"/>
          <w:szCs w:val="24"/>
        </w:rPr>
      </w:pPr>
    </w:p>
    <w:p w14:paraId="167AF84C" w14:textId="77777777" w:rsidR="0033218C" w:rsidRPr="003657CA" w:rsidRDefault="0033218C" w:rsidP="0033218C">
      <w:pPr>
        <w:pStyle w:val="H2"/>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Social spider-webbing</w:t>
      </w:r>
      <w:r w:rsidRPr="003657CA">
        <w:rPr>
          <w:rFonts w:ascii="Times New Roman" w:hAnsi="Times New Roman"/>
          <w:color w:val="auto"/>
          <w:sz w:val="24"/>
          <w:szCs w:val="24"/>
        </w:rPr>
        <w:t xml:space="preserve"> occurs when consumers share content or information across </w:t>
      </w:r>
      <w:r w:rsidR="003657CA" w:rsidRPr="003657CA">
        <w:rPr>
          <w:rFonts w:ascii="Times New Roman" w:hAnsi="Times New Roman"/>
          <w:color w:val="auto"/>
          <w:sz w:val="24"/>
          <w:szCs w:val="24"/>
        </w:rPr>
        <w:t>multiple devices, such as by p</w:t>
      </w:r>
      <w:r w:rsidRPr="003657CA">
        <w:rPr>
          <w:rFonts w:ascii="Times New Roman" w:hAnsi="Times New Roman"/>
          <w:color w:val="auto"/>
          <w:sz w:val="24"/>
          <w:szCs w:val="24"/>
        </w:rPr>
        <w:t>osting pictures on Facebook from a laptop then texting friends to go check them out</w:t>
      </w:r>
      <w:r w:rsidR="003657CA" w:rsidRPr="003657CA">
        <w:rPr>
          <w:rFonts w:ascii="Times New Roman" w:hAnsi="Times New Roman"/>
          <w:color w:val="auto"/>
          <w:sz w:val="24"/>
          <w:szCs w:val="24"/>
        </w:rPr>
        <w:t>.</w:t>
      </w:r>
    </w:p>
    <w:p w14:paraId="06944C50" w14:textId="77777777" w:rsidR="0053468C" w:rsidRDefault="0053468C" w:rsidP="005D2E0C">
      <w:pPr>
        <w:pStyle w:val="H2"/>
        <w:keepNext w:val="0"/>
        <w:keepLines w:val="0"/>
        <w:widowControl w:val="0"/>
        <w:spacing w:before="0" w:after="0" w:line="240" w:lineRule="auto"/>
        <w:rPr>
          <w:rFonts w:ascii="Times New Roman" w:hAnsi="Times New Roman"/>
          <w:noProof w:val="0"/>
          <w:sz w:val="24"/>
          <w:szCs w:val="24"/>
          <w:lang w:val="en-US"/>
        </w:rPr>
      </w:pPr>
      <w:r w:rsidRPr="005D2E0C">
        <w:rPr>
          <w:rFonts w:ascii="Times New Roman" w:hAnsi="Times New Roman"/>
          <w:noProof w:val="0"/>
          <w:vanish/>
          <w:color w:val="auto"/>
          <w:sz w:val="24"/>
          <w:szCs w:val="24"/>
          <w:lang w:val="en-US"/>
        </w:rPr>
        <w:t>&lt;/title&gt;</w:t>
      </w:r>
      <w:r w:rsidRPr="005D2E0C">
        <w:rPr>
          <w:rFonts w:ascii="Times New Roman" w:hAnsi="Times New Roman"/>
          <w:noProof w:val="0"/>
          <w:vanish/>
          <w:sz w:val="24"/>
          <w:szCs w:val="24"/>
          <w:lang w:val="en-US"/>
        </w:rPr>
        <w:t>&lt;</w:t>
      </w:r>
    </w:p>
    <w:p w14:paraId="02403E3B" w14:textId="77777777" w:rsidR="003657CA" w:rsidRDefault="003657CA" w:rsidP="003657CA">
      <w:pPr>
        <w:pStyle w:val="Heading4"/>
      </w:pPr>
      <w:r>
        <w:t>Changes in Channel Power</w:t>
      </w:r>
    </w:p>
    <w:p w14:paraId="75A01481" w14:textId="77777777" w:rsidR="003657CA" w:rsidRDefault="003657CA" w:rsidP="003657CA">
      <w:pPr>
        <w:tabs>
          <w:tab w:val="left" w:pos="-720"/>
        </w:tabs>
        <w:suppressAutoHyphens/>
        <w:spacing w:line="240" w:lineRule="atLeast"/>
        <w:jc w:val="both"/>
        <w:rPr>
          <w:spacing w:val="-3"/>
        </w:rPr>
      </w:pPr>
    </w:p>
    <w:p w14:paraId="193F861D" w14:textId="77777777" w:rsidR="003657CA" w:rsidRDefault="003657CA" w:rsidP="003657CA">
      <w:pPr>
        <w:tabs>
          <w:tab w:val="left" w:pos="-720"/>
        </w:tabs>
        <w:suppressAutoHyphens/>
        <w:spacing w:line="240" w:lineRule="atLeast"/>
        <w:jc w:val="both"/>
        <w:rPr>
          <w:spacing w:val="-3"/>
        </w:rPr>
      </w:pPr>
      <w:r w:rsidRPr="00DA504B">
        <w:t xml:space="preserve">Retailers seek to maintain channel power by controlling shelf space and purchase data </w:t>
      </w:r>
      <w:r>
        <w:t>that</w:t>
      </w:r>
      <w:r w:rsidRPr="00DA504B">
        <w:t xml:space="preserve"> allows them to determine which products and brands are placed on store shelves.</w:t>
      </w:r>
    </w:p>
    <w:p w14:paraId="3508CAA5" w14:textId="77777777" w:rsidR="003657CA" w:rsidRDefault="003657CA" w:rsidP="003657CA">
      <w:pPr>
        <w:tabs>
          <w:tab w:val="left" w:pos="-720"/>
        </w:tabs>
        <w:suppressAutoHyphens/>
        <w:spacing w:line="240" w:lineRule="atLeast"/>
        <w:jc w:val="both"/>
        <w:rPr>
          <w:spacing w:val="-3"/>
        </w:rPr>
      </w:pPr>
    </w:p>
    <w:p w14:paraId="2D52FA0E" w14:textId="77777777" w:rsidR="003657CA" w:rsidRDefault="003657CA" w:rsidP="003657CA">
      <w:pPr>
        <w:tabs>
          <w:tab w:val="left" w:pos="-720"/>
        </w:tabs>
        <w:suppressAutoHyphens/>
        <w:spacing w:line="240" w:lineRule="atLeast"/>
        <w:jc w:val="both"/>
        <w:rPr>
          <w:spacing w:val="-3"/>
        </w:rPr>
      </w:pPr>
      <w:r>
        <w:rPr>
          <w:spacing w:val="-3"/>
        </w:rPr>
        <w:lastRenderedPageBreak/>
        <w:t>The internet and information technology have shifted more power to the consumer. Both individual customers and businesses can shop online and even place orders without ever visiting a retail store.</w:t>
      </w:r>
    </w:p>
    <w:p w14:paraId="634FA3F4" w14:textId="77777777" w:rsidR="003657CA" w:rsidRDefault="003657CA" w:rsidP="005D2E0C">
      <w:pPr>
        <w:pStyle w:val="H2"/>
        <w:keepNext w:val="0"/>
        <w:keepLines w:val="0"/>
        <w:widowControl w:val="0"/>
        <w:spacing w:before="0" w:after="0" w:line="240" w:lineRule="auto"/>
        <w:rPr>
          <w:rFonts w:ascii="Times New Roman" w:hAnsi="Times New Roman"/>
          <w:noProof w:val="0"/>
          <w:color w:val="auto"/>
          <w:sz w:val="24"/>
          <w:szCs w:val="24"/>
          <w:lang w:val="en-US"/>
        </w:rPr>
      </w:pPr>
    </w:p>
    <w:p w14:paraId="0151C2AD" w14:textId="77777777" w:rsidR="003657CA" w:rsidRDefault="003657CA" w:rsidP="005D2E0C">
      <w:pPr>
        <w:pStyle w:val="H2"/>
        <w:keepNext w:val="0"/>
        <w:keepLines w:val="0"/>
        <w:widowControl w:val="0"/>
        <w:spacing w:before="0" w:after="0" w:line="240" w:lineRule="auto"/>
        <w:rPr>
          <w:rFonts w:ascii="Times New Roman" w:hAnsi="Times New Roman"/>
          <w:noProof w:val="0"/>
          <w:color w:val="auto"/>
          <w:sz w:val="24"/>
          <w:szCs w:val="24"/>
          <w:lang w:val="en-US"/>
        </w:rPr>
      </w:pPr>
      <w:r>
        <w:rPr>
          <w:rFonts w:ascii="Times New Roman" w:hAnsi="Times New Roman"/>
          <w:noProof w:val="0"/>
          <w:color w:val="auto"/>
          <w:sz w:val="24"/>
          <w:szCs w:val="24"/>
          <w:lang w:val="en-US"/>
        </w:rPr>
        <w:t>Individuals and businesses can also post negative comments online.</w:t>
      </w:r>
    </w:p>
    <w:p w14:paraId="38A62411" w14:textId="77777777" w:rsidR="003657CA" w:rsidRPr="003657CA" w:rsidRDefault="003657CA" w:rsidP="003657CA">
      <w:pPr>
        <w:pStyle w:val="H2"/>
        <w:spacing w:line="240" w:lineRule="auto"/>
        <w:rPr>
          <w:rFonts w:ascii="Times New Roman" w:hAnsi="Times New Roman"/>
          <w:color w:val="auto"/>
          <w:sz w:val="24"/>
          <w:szCs w:val="24"/>
        </w:rPr>
      </w:pPr>
      <w:r w:rsidRPr="003657CA">
        <w:rPr>
          <w:rFonts w:ascii="Times New Roman" w:hAnsi="Times New Roman"/>
          <w:color w:val="auto"/>
          <w:sz w:val="24"/>
          <w:szCs w:val="24"/>
        </w:rPr>
        <w:t>Understanding shifts in channel power has become essential. Marketers cannot rely solely on mass media advertising. They must incorporate social media and engage consumers with their brands.</w:t>
      </w:r>
    </w:p>
    <w:p w14:paraId="58C26303" w14:textId="77777777" w:rsidR="003657CA" w:rsidRDefault="003657CA" w:rsidP="005D2E0C">
      <w:pPr>
        <w:pStyle w:val="H2"/>
        <w:keepNext w:val="0"/>
        <w:keepLines w:val="0"/>
        <w:widowControl w:val="0"/>
        <w:spacing w:before="0" w:after="0" w:line="240" w:lineRule="auto"/>
        <w:rPr>
          <w:rFonts w:ascii="Times New Roman" w:hAnsi="Times New Roman"/>
          <w:noProof w:val="0"/>
          <w:color w:val="auto"/>
          <w:sz w:val="24"/>
          <w:szCs w:val="24"/>
          <w:lang w:val="en-US"/>
        </w:rPr>
      </w:pPr>
    </w:p>
    <w:p w14:paraId="345D504B" w14:textId="77777777" w:rsidR="003657CA" w:rsidRDefault="003657CA" w:rsidP="003657CA">
      <w:pPr>
        <w:pStyle w:val="Heading4"/>
      </w:pPr>
      <w:r>
        <w:t>Increases in Global Competition</w:t>
      </w:r>
    </w:p>
    <w:p w14:paraId="7ADE1DCA" w14:textId="77777777" w:rsidR="003657CA" w:rsidRDefault="003657CA" w:rsidP="003657CA">
      <w:pPr>
        <w:tabs>
          <w:tab w:val="left" w:pos="-720"/>
        </w:tabs>
        <w:suppressAutoHyphens/>
        <w:spacing w:line="240" w:lineRule="atLeast"/>
        <w:jc w:val="both"/>
        <w:rPr>
          <w:spacing w:val="-3"/>
        </w:rPr>
      </w:pPr>
    </w:p>
    <w:p w14:paraId="3629D8B4" w14:textId="77777777" w:rsidR="003657CA" w:rsidRDefault="003657CA" w:rsidP="003657CA">
      <w:pPr>
        <w:tabs>
          <w:tab w:val="left" w:pos="-720"/>
        </w:tabs>
        <w:suppressAutoHyphens/>
        <w:spacing w:line="240" w:lineRule="atLeast"/>
        <w:jc w:val="both"/>
        <w:rPr>
          <w:spacing w:val="-3"/>
        </w:rPr>
      </w:pPr>
      <w:r>
        <w:rPr>
          <w:spacing w:val="-3"/>
        </w:rPr>
        <w:t>Consumers can purchase goods and services from anyplace in the world. Competition no longer comes from the firm just down the street—it can also come from a firm 10,000 miles away.</w:t>
      </w:r>
    </w:p>
    <w:p w14:paraId="7E6B30DA" w14:textId="77777777" w:rsidR="003657CA" w:rsidRDefault="003657CA" w:rsidP="003657CA">
      <w:pPr>
        <w:tabs>
          <w:tab w:val="left" w:pos="-720"/>
        </w:tabs>
        <w:suppressAutoHyphens/>
        <w:spacing w:line="240" w:lineRule="atLeast"/>
        <w:jc w:val="both"/>
        <w:rPr>
          <w:spacing w:val="-3"/>
        </w:rPr>
      </w:pPr>
    </w:p>
    <w:p w14:paraId="713E15A0" w14:textId="77777777" w:rsidR="003657CA" w:rsidRDefault="003657CA" w:rsidP="003657CA">
      <w:pPr>
        <w:tabs>
          <w:tab w:val="left" w:pos="-720"/>
        </w:tabs>
        <w:suppressAutoHyphens/>
        <w:spacing w:line="240" w:lineRule="atLeast"/>
        <w:jc w:val="both"/>
        <w:rPr>
          <w:spacing w:val="-3"/>
        </w:rPr>
      </w:pPr>
      <w:r>
        <w:rPr>
          <w:spacing w:val="-3"/>
        </w:rPr>
        <w:t>This shift affects manufacturers, retailers, and intermediaries. Customers want both value and price. Quality relationships between members of the marketing channel help to acquire and keep customers.</w:t>
      </w:r>
    </w:p>
    <w:p w14:paraId="75D093D5" w14:textId="77777777" w:rsidR="003657CA" w:rsidRDefault="003657CA" w:rsidP="003657CA">
      <w:pPr>
        <w:pStyle w:val="Heading4"/>
      </w:pPr>
    </w:p>
    <w:p w14:paraId="5DC44432" w14:textId="77777777" w:rsidR="003657CA" w:rsidRDefault="003657CA" w:rsidP="003657CA">
      <w:pPr>
        <w:pStyle w:val="Heading4"/>
      </w:pPr>
      <w:r>
        <w:t>Increase in Brand Parity</w:t>
      </w:r>
    </w:p>
    <w:p w14:paraId="4D7908B5" w14:textId="77777777" w:rsidR="003657CA" w:rsidRDefault="003657CA" w:rsidP="003657CA">
      <w:pPr>
        <w:tabs>
          <w:tab w:val="left" w:pos="-720"/>
        </w:tabs>
        <w:suppressAutoHyphens/>
        <w:spacing w:line="240" w:lineRule="atLeast"/>
        <w:jc w:val="both"/>
        <w:rPr>
          <w:spacing w:val="-3"/>
        </w:rPr>
      </w:pPr>
    </w:p>
    <w:p w14:paraId="374FD9BA" w14:textId="77777777" w:rsidR="003657CA" w:rsidRDefault="003657CA" w:rsidP="003657CA">
      <w:pPr>
        <w:tabs>
          <w:tab w:val="left" w:pos="-720"/>
        </w:tabs>
        <w:suppressAutoHyphens/>
        <w:spacing w:line="240" w:lineRule="atLeast"/>
        <w:jc w:val="both"/>
        <w:rPr>
          <w:spacing w:val="-3"/>
        </w:rPr>
      </w:pPr>
      <w:r>
        <w:rPr>
          <w:spacing w:val="-3"/>
        </w:rPr>
        <w:t xml:space="preserve">Many products have nearly identical benefits. </w:t>
      </w:r>
      <w:r>
        <w:t xml:space="preserve">When consumers believe that most brands provide the same set of attributes, the result is </w:t>
      </w:r>
      <w:r w:rsidRPr="00F83B7D">
        <w:rPr>
          <w:i/>
          <w:vanish/>
          <w:szCs w:val="24"/>
        </w:rPr>
        <w:t>&lt;keyterm id="ch01term12" role="strong" preference="0"&gt;</w:t>
      </w:r>
      <w:r w:rsidRPr="00F83B7D">
        <w:rPr>
          <w:rStyle w:val="KT"/>
          <w:rFonts w:ascii="Times New Roman" w:hAnsi="Times New Roman"/>
          <w:i/>
          <w:sz w:val="24"/>
          <w:szCs w:val="24"/>
        </w:rPr>
        <w:t>brand parity</w:t>
      </w:r>
      <w:r w:rsidRPr="00F83B7D">
        <w:rPr>
          <w:rStyle w:val="KT"/>
          <w:rFonts w:ascii="Times New Roman" w:hAnsi="Times New Roman"/>
          <w:i/>
          <w:vanish/>
          <w:sz w:val="24"/>
          <w:szCs w:val="24"/>
        </w:rPr>
        <w:t>&lt;/keyterm&gt;</w:t>
      </w:r>
      <w:r w:rsidRPr="00F83B7D">
        <w:rPr>
          <w:i/>
          <w:szCs w:val="24"/>
        </w:rPr>
        <w:t>.</w:t>
      </w:r>
      <w:r>
        <w:t xml:space="preserve"> T</w:t>
      </w:r>
      <w:r>
        <w:rPr>
          <w:spacing w:val="-3"/>
        </w:rPr>
        <w:t>his means shoppers will purchase from a group of accepted brands rather than one specific brand.</w:t>
      </w:r>
    </w:p>
    <w:p w14:paraId="0D608379" w14:textId="77777777" w:rsidR="003657CA" w:rsidRDefault="003657CA" w:rsidP="003657CA">
      <w:pPr>
        <w:tabs>
          <w:tab w:val="left" w:pos="-720"/>
        </w:tabs>
        <w:suppressAutoHyphens/>
        <w:spacing w:line="240" w:lineRule="atLeast"/>
        <w:jc w:val="both"/>
        <w:rPr>
          <w:spacing w:val="-3"/>
        </w:rPr>
      </w:pPr>
    </w:p>
    <w:p w14:paraId="4AA076B3" w14:textId="77777777" w:rsidR="003657CA" w:rsidRDefault="003657CA" w:rsidP="003657CA">
      <w:pPr>
        <w:tabs>
          <w:tab w:val="left" w:pos="-720"/>
        </w:tabs>
        <w:suppressAutoHyphens/>
        <w:spacing w:line="240" w:lineRule="atLeast"/>
        <w:jc w:val="both"/>
        <w:rPr>
          <w:spacing w:val="-3"/>
        </w:rPr>
      </w:pPr>
      <w:r>
        <w:rPr>
          <w:spacing w:val="-3"/>
        </w:rPr>
        <w:t>Marketers must generate messages in a voice that expresses a clear difference.</w:t>
      </w:r>
    </w:p>
    <w:p w14:paraId="08F67E48" w14:textId="77777777" w:rsidR="003657CA" w:rsidRDefault="003657CA" w:rsidP="003657CA">
      <w:pPr>
        <w:tabs>
          <w:tab w:val="left" w:pos="-720"/>
        </w:tabs>
        <w:suppressAutoHyphens/>
        <w:spacing w:line="240" w:lineRule="atLeast"/>
        <w:jc w:val="both"/>
        <w:rPr>
          <w:spacing w:val="-3"/>
        </w:rPr>
      </w:pPr>
    </w:p>
    <w:p w14:paraId="73574E0B" w14:textId="77777777" w:rsidR="003657CA" w:rsidRDefault="003657CA" w:rsidP="003657CA">
      <w:pPr>
        <w:tabs>
          <w:tab w:val="left" w:pos="-720"/>
        </w:tabs>
        <w:suppressAutoHyphens/>
        <w:spacing w:line="240" w:lineRule="atLeast"/>
        <w:jc w:val="both"/>
        <w:rPr>
          <w:spacing w:val="-3"/>
        </w:rPr>
      </w:pPr>
      <w:r>
        <w:rPr>
          <w:spacing w:val="-3"/>
        </w:rPr>
        <w:t>They must build some type of perceived brand superiority for the company and its products or services.</w:t>
      </w:r>
    </w:p>
    <w:p w14:paraId="7759FD8B" w14:textId="77777777" w:rsidR="00F83B7D" w:rsidRPr="005D2E0C" w:rsidRDefault="00F83B7D" w:rsidP="005D2E0C">
      <w:pPr>
        <w:pStyle w:val="H2"/>
        <w:keepNext w:val="0"/>
        <w:keepLines w:val="0"/>
        <w:widowControl w:val="0"/>
        <w:spacing w:before="0" w:after="0" w:line="240" w:lineRule="auto"/>
        <w:rPr>
          <w:rFonts w:ascii="Times New Roman" w:hAnsi="Times New Roman"/>
          <w:noProof w:val="0"/>
          <w:color w:val="auto"/>
          <w:sz w:val="24"/>
          <w:szCs w:val="24"/>
          <w:lang w:val="en-US"/>
        </w:rPr>
      </w:pPr>
    </w:p>
    <w:p w14:paraId="5260BFF2" w14:textId="77777777" w:rsidR="003657CA" w:rsidRPr="003657CA" w:rsidRDefault="003657CA" w:rsidP="003657CA">
      <w:pPr>
        <w:pStyle w:val="H2"/>
        <w:keepNext w:val="0"/>
        <w:keepLines w:val="0"/>
        <w:spacing w:before="0" w:after="0" w:line="480" w:lineRule="auto"/>
        <w:rPr>
          <w:rFonts w:ascii="Times New Roman" w:hAnsi="Times New Roman"/>
          <w:b/>
          <w:caps/>
          <w:color w:val="auto"/>
          <w:sz w:val="24"/>
          <w:szCs w:val="24"/>
        </w:rPr>
      </w:pPr>
      <w:r w:rsidRPr="003657CA">
        <w:rPr>
          <w:rFonts w:ascii="Times New Roman" w:hAnsi="Times New Roman"/>
          <w:b/>
          <w:color w:val="auto"/>
          <w:sz w:val="24"/>
          <w:szCs w:val="24"/>
        </w:rPr>
        <w:t>Emphasis on Customer Engagement</w:t>
      </w:r>
    </w:p>
    <w:p w14:paraId="64B089E4" w14:textId="77777777" w:rsidR="003657CA" w:rsidRDefault="00E16522" w:rsidP="00F83B7D">
      <w:pPr>
        <w:jc w:val="both"/>
      </w:pPr>
      <w:r w:rsidRPr="00E16522">
        <w:t xml:space="preserve">A </w:t>
      </w:r>
      <w:r w:rsidRPr="00F83B7D">
        <w:rPr>
          <w:i/>
        </w:rPr>
        <w:t>contact point</w:t>
      </w:r>
      <w:r w:rsidRPr="00E16522">
        <w:rPr>
          <w:b/>
        </w:rPr>
        <w:t xml:space="preserve"> </w:t>
      </w:r>
      <w:r w:rsidRPr="00E16522">
        <w:t>is any place where customers interact with or acquire additional information about a firm.</w:t>
      </w:r>
      <w:r w:rsidRPr="00E16522">
        <w:rPr>
          <w:vanish/>
        </w:rPr>
        <w:t>&lt;/para&gt;&lt;/glossdef&gt;&lt;/glossentry&gt;</w:t>
      </w:r>
      <w:r w:rsidRPr="00E16522">
        <w:t xml:space="preserve"> </w:t>
      </w:r>
    </w:p>
    <w:p w14:paraId="63A6EE01" w14:textId="77777777" w:rsidR="003657CA" w:rsidRDefault="003657CA" w:rsidP="00F83B7D">
      <w:pPr>
        <w:jc w:val="both"/>
      </w:pPr>
    </w:p>
    <w:p w14:paraId="16059813" w14:textId="77777777" w:rsidR="00E16522" w:rsidRDefault="00E16522" w:rsidP="00F83B7D">
      <w:pPr>
        <w:jc w:val="both"/>
      </w:pPr>
      <w:r w:rsidRPr="00E16522">
        <w:t xml:space="preserve">Customer engagement programs often utilize digital media; however, they should also become part of a more integrated marketing approach. </w:t>
      </w:r>
    </w:p>
    <w:p w14:paraId="6FA7C01B" w14:textId="77777777" w:rsidR="003657CA" w:rsidRDefault="003657CA" w:rsidP="00F83B7D">
      <w:pPr>
        <w:jc w:val="both"/>
      </w:pPr>
    </w:p>
    <w:p w14:paraId="1181B649" w14:textId="77777777" w:rsidR="003657CA" w:rsidRDefault="003657CA" w:rsidP="00F83B7D">
      <w:pPr>
        <w:jc w:val="both"/>
        <w:rPr>
          <w:b/>
          <w:u w:val="single"/>
        </w:rPr>
      </w:pPr>
      <w:r>
        <w:rPr>
          <w:b/>
          <w:u w:val="single"/>
        </w:rPr>
        <w:t>The Restaurant Industry</w:t>
      </w:r>
    </w:p>
    <w:p w14:paraId="383AC658" w14:textId="77777777" w:rsidR="003657CA" w:rsidRPr="003657CA" w:rsidRDefault="003657CA" w:rsidP="00F83B7D">
      <w:pPr>
        <w:jc w:val="both"/>
        <w:rPr>
          <w:b/>
          <w:u w:val="single"/>
        </w:rPr>
      </w:pPr>
    </w:p>
    <w:p w14:paraId="41D7DDCF" w14:textId="77777777" w:rsidR="003657CA" w:rsidRDefault="00E07115" w:rsidP="00F83B7D">
      <w:pPr>
        <w:jc w:val="both"/>
      </w:pPr>
      <w:r w:rsidRPr="00D972EC">
        <w:t xml:space="preserve">Many of the examples of integrated marketing communications in this textbook will be drawn from the restaurant and food industries.  </w:t>
      </w:r>
    </w:p>
    <w:p w14:paraId="11651EC0" w14:textId="77777777" w:rsidR="00577FF9" w:rsidRDefault="00577FF9" w:rsidP="00F83B7D">
      <w:pPr>
        <w:jc w:val="both"/>
      </w:pPr>
    </w:p>
    <w:p w14:paraId="6F596957" w14:textId="77777777" w:rsidR="003657CA" w:rsidRDefault="00E07115" w:rsidP="00F83B7D">
      <w:pPr>
        <w:jc w:val="both"/>
      </w:pPr>
      <w:r>
        <w:t>Subway offers an example of a company with a visible spokesperson (Jared) with memorable advertising that consumers can relate to, even when Jared experienced a major weight gain.</w:t>
      </w:r>
    </w:p>
    <w:p w14:paraId="542B1448" w14:textId="77777777" w:rsidR="003657CA" w:rsidRDefault="003657CA" w:rsidP="00F83B7D">
      <w:pPr>
        <w:jc w:val="both"/>
      </w:pPr>
    </w:p>
    <w:p w14:paraId="13B5FABB" w14:textId="77777777" w:rsidR="00F83B7D" w:rsidRDefault="00E07115" w:rsidP="00F83B7D">
      <w:pPr>
        <w:tabs>
          <w:tab w:val="left" w:pos="-720"/>
        </w:tabs>
        <w:suppressAutoHyphens/>
        <w:spacing w:line="240" w:lineRule="atLeast"/>
        <w:jc w:val="both"/>
        <w:rPr>
          <w:spacing w:val="-3"/>
        </w:rPr>
      </w:pPr>
      <w:r>
        <w:t>Figure 1.7</w:t>
      </w:r>
      <w:r>
        <w:tab/>
        <w:t>Composite Scores of Top Ten Restaurants on Advertising Perceptions</w:t>
      </w:r>
    </w:p>
    <w:p w14:paraId="476092FA" w14:textId="77777777" w:rsidR="00E07115" w:rsidRDefault="00E07115" w:rsidP="00F83B7D">
      <w:pPr>
        <w:tabs>
          <w:tab w:val="left" w:pos="-720"/>
        </w:tabs>
        <w:suppressAutoHyphens/>
        <w:spacing w:line="240" w:lineRule="atLeast"/>
        <w:jc w:val="both"/>
        <w:rPr>
          <w:spacing w:val="-3"/>
        </w:rPr>
      </w:pPr>
    </w:p>
    <w:p w14:paraId="5EF35FC1" w14:textId="77777777" w:rsidR="00E07115" w:rsidRPr="00F83B7D" w:rsidRDefault="00E07115" w:rsidP="00F83B7D">
      <w:pPr>
        <w:tabs>
          <w:tab w:val="left" w:pos="-720"/>
        </w:tabs>
        <w:suppressAutoHyphens/>
        <w:spacing w:line="240" w:lineRule="atLeast"/>
        <w:jc w:val="both"/>
        <w:rPr>
          <w:spacing w:val="-3"/>
        </w:rPr>
      </w:pPr>
    </w:p>
    <w:p w14:paraId="39AD4E46" w14:textId="77777777" w:rsidR="003657CA" w:rsidRDefault="00F83B7D" w:rsidP="003657CA">
      <w:pPr>
        <w:tabs>
          <w:tab w:val="left" w:pos="-720"/>
        </w:tabs>
        <w:suppressAutoHyphens/>
        <w:spacing w:line="240" w:lineRule="atLeast"/>
        <w:rPr>
          <w:spacing w:val="-3"/>
        </w:rPr>
      </w:pPr>
      <w:r>
        <w:rPr>
          <w:b/>
          <w:spacing w:val="-3"/>
        </w:rPr>
        <w:t>Learning Objective #</w:t>
      </w:r>
      <w:r w:rsidR="00E07115">
        <w:rPr>
          <w:b/>
          <w:spacing w:val="-3"/>
        </w:rPr>
        <w:t xml:space="preserve"> 4</w:t>
      </w:r>
      <w:r w:rsidRPr="00F83B7D">
        <w:rPr>
          <w:b/>
          <w:spacing w:val="-3"/>
        </w:rPr>
        <w:t>:</w:t>
      </w:r>
      <w:r>
        <w:rPr>
          <w:b/>
          <w:spacing w:val="-3"/>
        </w:rPr>
        <w:t xml:space="preserve"> </w:t>
      </w:r>
      <w:r w:rsidR="003657CA">
        <w:rPr>
          <w:b/>
          <w:spacing w:val="-3"/>
        </w:rPr>
        <w:tab/>
      </w:r>
      <w:r w:rsidRPr="00F83B7D">
        <w:rPr>
          <w:spacing w:val="-3"/>
        </w:rPr>
        <w:t>What are the compon</w:t>
      </w:r>
      <w:r w:rsidR="003657CA">
        <w:rPr>
          <w:spacing w:val="-3"/>
        </w:rPr>
        <w:t xml:space="preserve">ents of an integrated </w:t>
      </w:r>
      <w:proofErr w:type="gramStart"/>
      <w:r w:rsidR="003657CA">
        <w:rPr>
          <w:spacing w:val="-3"/>
        </w:rPr>
        <w:t>marketing</w:t>
      </w:r>
      <w:proofErr w:type="gramEnd"/>
    </w:p>
    <w:p w14:paraId="48A0A121" w14:textId="77777777" w:rsidR="00F83B7D" w:rsidRPr="00F83B7D" w:rsidRDefault="003657CA" w:rsidP="003657CA">
      <w:pPr>
        <w:tabs>
          <w:tab w:val="left" w:pos="-720"/>
        </w:tabs>
        <w:suppressAutoHyphens/>
        <w:spacing w:line="240" w:lineRule="atLeast"/>
        <w:rPr>
          <w:spacing w:val="-3"/>
        </w:rPr>
      </w:pPr>
      <w:r>
        <w:rPr>
          <w:spacing w:val="-3"/>
        </w:rPr>
        <w:tab/>
      </w:r>
      <w:r>
        <w:rPr>
          <w:spacing w:val="-3"/>
        </w:rPr>
        <w:tab/>
      </w:r>
      <w:r>
        <w:rPr>
          <w:spacing w:val="-3"/>
        </w:rPr>
        <w:tab/>
      </w:r>
      <w:r>
        <w:rPr>
          <w:spacing w:val="-3"/>
        </w:rPr>
        <w:tab/>
      </w:r>
      <w:proofErr w:type="gramStart"/>
      <w:r>
        <w:rPr>
          <w:spacing w:val="-3"/>
        </w:rPr>
        <w:t>c</w:t>
      </w:r>
      <w:r w:rsidR="00F83B7D" w:rsidRPr="00F83B7D">
        <w:rPr>
          <w:spacing w:val="-3"/>
        </w:rPr>
        <w:t>ommunications</w:t>
      </w:r>
      <w:proofErr w:type="gramEnd"/>
      <w:r w:rsidR="00F83B7D" w:rsidRPr="00F83B7D">
        <w:rPr>
          <w:spacing w:val="-3"/>
        </w:rPr>
        <w:t xml:space="preserve"> program?</w:t>
      </w:r>
    </w:p>
    <w:p w14:paraId="555256B0" w14:textId="77777777" w:rsidR="00F11683" w:rsidRDefault="00F11683">
      <w:pPr>
        <w:tabs>
          <w:tab w:val="left" w:pos="-720"/>
        </w:tabs>
        <w:suppressAutoHyphens/>
        <w:spacing w:line="240" w:lineRule="atLeast"/>
        <w:jc w:val="both"/>
        <w:rPr>
          <w:spacing w:val="-3"/>
        </w:rPr>
      </w:pPr>
    </w:p>
    <w:p w14:paraId="52D486C3" w14:textId="77777777" w:rsidR="00E16522" w:rsidRDefault="00E16522" w:rsidP="00E07115">
      <w:pPr>
        <w:pStyle w:val="Heading4"/>
        <w:rPr>
          <w:u w:val="single"/>
        </w:rPr>
      </w:pPr>
      <w:r>
        <w:rPr>
          <w:u w:val="single"/>
        </w:rPr>
        <w:t>IMC Components</w:t>
      </w:r>
      <w:r w:rsidR="00F83B7D">
        <w:rPr>
          <w:u w:val="single"/>
        </w:rPr>
        <w:t xml:space="preserve"> and the Design of This </w:t>
      </w:r>
      <w:r w:rsidR="00E07115">
        <w:rPr>
          <w:u w:val="single"/>
        </w:rPr>
        <w:t>Text</w:t>
      </w:r>
    </w:p>
    <w:p w14:paraId="3E42C51A" w14:textId="77777777" w:rsidR="00E07115" w:rsidRPr="00E07115" w:rsidRDefault="00E07115" w:rsidP="00E07115"/>
    <w:p w14:paraId="22903D41" w14:textId="77777777" w:rsidR="00E16522" w:rsidRDefault="00E16522" w:rsidP="00E16522">
      <w:pPr>
        <w:tabs>
          <w:tab w:val="left" w:pos="-720"/>
        </w:tabs>
        <w:suppressAutoHyphens/>
        <w:spacing w:line="240" w:lineRule="atLeast"/>
        <w:jc w:val="both"/>
        <w:rPr>
          <w:spacing w:val="-3"/>
        </w:rPr>
      </w:pPr>
      <w:r>
        <w:rPr>
          <w:spacing w:val="-3"/>
        </w:rPr>
        <w:t>Figure 1.</w:t>
      </w:r>
      <w:r w:rsidR="00E07115">
        <w:rPr>
          <w:spacing w:val="-3"/>
        </w:rPr>
        <w:t>8</w:t>
      </w:r>
      <w:r w:rsidR="00E07115">
        <w:rPr>
          <w:spacing w:val="-3"/>
        </w:rPr>
        <w:tab/>
        <w:t>An Overview of the IMC model</w:t>
      </w:r>
    </w:p>
    <w:p w14:paraId="128AB30B" w14:textId="77777777" w:rsidR="00E16522" w:rsidRDefault="00E16522" w:rsidP="00E16522">
      <w:pPr>
        <w:tabs>
          <w:tab w:val="left" w:pos="-720"/>
        </w:tabs>
        <w:suppressAutoHyphens/>
        <w:spacing w:line="240" w:lineRule="atLeast"/>
        <w:jc w:val="both"/>
        <w:rPr>
          <w:spacing w:val="-3"/>
        </w:rPr>
      </w:pPr>
    </w:p>
    <w:p w14:paraId="6E036AF6" w14:textId="77777777" w:rsidR="00E16522" w:rsidRDefault="00E16522" w:rsidP="00E16522">
      <w:pPr>
        <w:tabs>
          <w:tab w:val="left" w:pos="-720"/>
        </w:tabs>
        <w:suppressAutoHyphens/>
        <w:spacing w:line="240" w:lineRule="atLeast"/>
        <w:jc w:val="both"/>
        <w:rPr>
          <w:spacing w:val="-3"/>
        </w:rPr>
      </w:pPr>
      <w:r>
        <w:rPr>
          <w:spacing w:val="-3"/>
        </w:rPr>
        <w:t>The foundation of the IMC plan includes:</w:t>
      </w:r>
    </w:p>
    <w:p w14:paraId="142B4187" w14:textId="77777777" w:rsidR="00E16522" w:rsidRDefault="00E16522" w:rsidP="00E16522">
      <w:pPr>
        <w:numPr>
          <w:ilvl w:val="0"/>
          <w:numId w:val="10"/>
        </w:numPr>
        <w:tabs>
          <w:tab w:val="clear" w:pos="1440"/>
          <w:tab w:val="left" w:pos="-720"/>
          <w:tab w:val="num" w:pos="1080"/>
        </w:tabs>
        <w:suppressAutoHyphens/>
        <w:spacing w:line="240" w:lineRule="atLeast"/>
        <w:jc w:val="both"/>
        <w:rPr>
          <w:spacing w:val="-3"/>
        </w:rPr>
      </w:pPr>
      <w:r>
        <w:rPr>
          <w:spacing w:val="-3"/>
        </w:rPr>
        <w:t>Corporate and brand management (Chapter 2)</w:t>
      </w:r>
    </w:p>
    <w:p w14:paraId="5A7D89B8" w14:textId="77777777" w:rsidR="00E16522" w:rsidRDefault="00E16522" w:rsidP="00E16522">
      <w:pPr>
        <w:numPr>
          <w:ilvl w:val="0"/>
          <w:numId w:val="10"/>
        </w:numPr>
        <w:tabs>
          <w:tab w:val="clear" w:pos="1440"/>
          <w:tab w:val="left" w:pos="-720"/>
          <w:tab w:val="num" w:pos="1080"/>
        </w:tabs>
        <w:suppressAutoHyphens/>
        <w:spacing w:line="240" w:lineRule="atLeast"/>
        <w:jc w:val="both"/>
        <w:rPr>
          <w:spacing w:val="-3"/>
        </w:rPr>
      </w:pPr>
      <w:r>
        <w:rPr>
          <w:spacing w:val="-3"/>
        </w:rPr>
        <w:t>Analysis of  buyer behaviors (Chapter 3)</w:t>
      </w:r>
    </w:p>
    <w:p w14:paraId="1D194218" w14:textId="77777777" w:rsidR="00E07115" w:rsidRDefault="00E07115" w:rsidP="00E16522">
      <w:pPr>
        <w:numPr>
          <w:ilvl w:val="0"/>
          <w:numId w:val="10"/>
        </w:numPr>
        <w:tabs>
          <w:tab w:val="clear" w:pos="1440"/>
          <w:tab w:val="left" w:pos="-720"/>
          <w:tab w:val="num" w:pos="1080"/>
        </w:tabs>
        <w:suppressAutoHyphens/>
        <w:spacing w:line="240" w:lineRule="atLeast"/>
        <w:jc w:val="both"/>
        <w:rPr>
          <w:spacing w:val="-3"/>
        </w:rPr>
      </w:pPr>
      <w:r>
        <w:rPr>
          <w:spacing w:val="-3"/>
        </w:rPr>
        <w:t>The IMC planning process (Chapter 4)</w:t>
      </w:r>
    </w:p>
    <w:p w14:paraId="6D095BEC" w14:textId="77777777" w:rsidR="00E07115" w:rsidRDefault="00E07115" w:rsidP="00E16522">
      <w:pPr>
        <w:tabs>
          <w:tab w:val="left" w:pos="-720"/>
        </w:tabs>
        <w:suppressAutoHyphens/>
        <w:spacing w:line="240" w:lineRule="atLeast"/>
        <w:jc w:val="both"/>
        <w:rPr>
          <w:spacing w:val="-3"/>
        </w:rPr>
      </w:pPr>
    </w:p>
    <w:p w14:paraId="1B185855" w14:textId="77777777" w:rsidR="00E16522" w:rsidRDefault="00E07115" w:rsidP="00E16522">
      <w:pPr>
        <w:tabs>
          <w:tab w:val="left" w:pos="-720"/>
        </w:tabs>
        <w:suppressAutoHyphens/>
        <w:spacing w:line="240" w:lineRule="atLeast"/>
        <w:jc w:val="both"/>
        <w:rPr>
          <w:spacing w:val="-3"/>
        </w:rPr>
      </w:pPr>
      <w:r>
        <w:rPr>
          <w:spacing w:val="-3"/>
        </w:rPr>
        <w:t xml:space="preserve">Advertising </w:t>
      </w:r>
      <w:r w:rsidR="00E16522">
        <w:rPr>
          <w:spacing w:val="-3"/>
        </w:rPr>
        <w:t>include</w:t>
      </w:r>
      <w:r>
        <w:rPr>
          <w:spacing w:val="-3"/>
        </w:rPr>
        <w:t>s</w:t>
      </w:r>
      <w:r w:rsidR="00E16522">
        <w:rPr>
          <w:spacing w:val="-3"/>
        </w:rPr>
        <w:t>:</w:t>
      </w:r>
    </w:p>
    <w:p w14:paraId="1001886D" w14:textId="77777777" w:rsidR="00E16522" w:rsidRDefault="00E16522" w:rsidP="00E16522">
      <w:pPr>
        <w:numPr>
          <w:ilvl w:val="0"/>
          <w:numId w:val="21"/>
        </w:numPr>
        <w:tabs>
          <w:tab w:val="left" w:pos="-720"/>
        </w:tabs>
        <w:suppressAutoHyphens/>
        <w:spacing w:line="240" w:lineRule="atLeast"/>
        <w:jc w:val="both"/>
        <w:rPr>
          <w:spacing w:val="-3"/>
        </w:rPr>
      </w:pPr>
      <w:r>
        <w:rPr>
          <w:spacing w:val="-3"/>
        </w:rPr>
        <w:t xml:space="preserve">Advertising </w:t>
      </w:r>
      <w:r w:rsidR="00E07115">
        <w:rPr>
          <w:spacing w:val="-3"/>
        </w:rPr>
        <w:t xml:space="preserve">campaign </w:t>
      </w:r>
      <w:r>
        <w:rPr>
          <w:spacing w:val="-3"/>
        </w:rPr>
        <w:t>management, including the major functions of all those involved in an advertising campaign</w:t>
      </w:r>
      <w:r w:rsidR="00E07115">
        <w:rPr>
          <w:spacing w:val="-3"/>
        </w:rPr>
        <w:t>, advertising goals and advertising theories</w:t>
      </w:r>
      <w:r>
        <w:rPr>
          <w:spacing w:val="-3"/>
        </w:rPr>
        <w:t xml:space="preserve"> (Chapter 5)</w:t>
      </w:r>
    </w:p>
    <w:p w14:paraId="25DB8562" w14:textId="77777777" w:rsidR="00E16522" w:rsidRDefault="00E16522" w:rsidP="00E16522">
      <w:pPr>
        <w:numPr>
          <w:ilvl w:val="0"/>
          <w:numId w:val="21"/>
        </w:numPr>
        <w:tabs>
          <w:tab w:val="left" w:pos="-720"/>
        </w:tabs>
        <w:suppressAutoHyphens/>
        <w:spacing w:line="240" w:lineRule="atLeast"/>
        <w:jc w:val="both"/>
        <w:rPr>
          <w:spacing w:val="-3"/>
        </w:rPr>
      </w:pPr>
      <w:r>
        <w:rPr>
          <w:spacing w:val="-3"/>
        </w:rPr>
        <w:t xml:space="preserve">Advertising design focused on </w:t>
      </w:r>
      <w:r w:rsidR="00E07115">
        <w:rPr>
          <w:spacing w:val="-3"/>
        </w:rPr>
        <w:t>message strategies, appeals, executions, and spokespersons</w:t>
      </w:r>
      <w:r>
        <w:rPr>
          <w:spacing w:val="-3"/>
        </w:rPr>
        <w:t xml:space="preserve"> (Chapter 6)</w:t>
      </w:r>
    </w:p>
    <w:p w14:paraId="7198B486" w14:textId="77777777" w:rsidR="00E07115" w:rsidRDefault="00E07115" w:rsidP="00E07115">
      <w:pPr>
        <w:numPr>
          <w:ilvl w:val="0"/>
          <w:numId w:val="21"/>
        </w:numPr>
        <w:tabs>
          <w:tab w:val="left" w:pos="-720"/>
        </w:tabs>
        <w:suppressAutoHyphens/>
        <w:spacing w:line="240" w:lineRule="atLeast"/>
        <w:jc w:val="both"/>
        <w:rPr>
          <w:spacing w:val="-3"/>
        </w:rPr>
      </w:pPr>
      <w:r>
        <w:rPr>
          <w:spacing w:val="-3"/>
        </w:rPr>
        <w:t>Traditional media channels, including television, radio, magazines, newspapers, outdoor signs, and direct mail (Chapter 7)</w:t>
      </w:r>
    </w:p>
    <w:p w14:paraId="0A52742A" w14:textId="77777777" w:rsidR="00E16522" w:rsidRDefault="00E16522" w:rsidP="00E16522">
      <w:pPr>
        <w:tabs>
          <w:tab w:val="left" w:pos="-720"/>
        </w:tabs>
        <w:suppressAutoHyphens/>
        <w:spacing w:line="240" w:lineRule="atLeast"/>
        <w:jc w:val="both"/>
        <w:rPr>
          <w:spacing w:val="-3"/>
        </w:rPr>
      </w:pPr>
    </w:p>
    <w:p w14:paraId="183F2FEC" w14:textId="77777777" w:rsidR="00E16522" w:rsidRDefault="00E07115" w:rsidP="00E16522">
      <w:pPr>
        <w:tabs>
          <w:tab w:val="left" w:pos="-720"/>
        </w:tabs>
        <w:suppressAutoHyphens/>
        <w:spacing w:line="240" w:lineRule="atLeast"/>
        <w:jc w:val="both"/>
        <w:rPr>
          <w:spacing w:val="-3"/>
        </w:rPr>
      </w:pPr>
      <w:r>
        <w:rPr>
          <w:spacing w:val="-3"/>
        </w:rPr>
        <w:t>Digital and alternative include</w:t>
      </w:r>
      <w:r w:rsidR="00E16522">
        <w:rPr>
          <w:spacing w:val="-3"/>
        </w:rPr>
        <w:t>:</w:t>
      </w:r>
    </w:p>
    <w:p w14:paraId="4B1E4135" w14:textId="77777777" w:rsidR="004D6A16" w:rsidRPr="00E04F56" w:rsidRDefault="004D6A16" w:rsidP="004D6A16">
      <w:pPr>
        <w:pStyle w:val="CHAPBM"/>
        <w:numPr>
          <w:ilvl w:val="0"/>
          <w:numId w:val="24"/>
        </w:numPr>
        <w:rPr>
          <w:rFonts w:ascii="Times New Roman" w:hAnsi="Times New Roman"/>
          <w:sz w:val="24"/>
          <w:szCs w:val="24"/>
        </w:rPr>
      </w:pPr>
      <w:r w:rsidRPr="00C5463A">
        <w:rPr>
          <w:vanish/>
        </w:rPr>
        <w:t>&lt;OLINK&gt;</w:t>
      </w:r>
      <w:r>
        <w:t>D</w:t>
      </w:r>
      <w:r w:rsidRPr="004D6A16">
        <w:rPr>
          <w:rFonts w:ascii="Times New Roman" w:hAnsi="Times New Roman"/>
          <w:sz w:val="24"/>
          <w:szCs w:val="24"/>
        </w:rPr>
        <w:t xml:space="preserve">igital marketing </w:t>
      </w:r>
      <w:r w:rsidR="00E07115" w:rsidRPr="00DA504B">
        <w:rPr>
          <w:rFonts w:ascii="Times New Roman" w:hAnsi="Times New Roman"/>
          <w:sz w:val="24"/>
        </w:rPr>
        <w:t>integrate</w:t>
      </w:r>
      <w:r w:rsidR="00E07115">
        <w:rPr>
          <w:rFonts w:ascii="Times New Roman" w:hAnsi="Times New Roman"/>
          <w:sz w:val="24"/>
        </w:rPr>
        <w:t>s</w:t>
      </w:r>
      <w:r w:rsidR="00E07115" w:rsidRPr="00DA504B">
        <w:rPr>
          <w:rFonts w:ascii="Times New Roman" w:hAnsi="Times New Roman"/>
          <w:sz w:val="24"/>
        </w:rPr>
        <w:t xml:space="preserve"> e-co</w:t>
      </w:r>
      <w:r w:rsidR="00E07115">
        <w:rPr>
          <w:rFonts w:ascii="Times New Roman" w:hAnsi="Times New Roman"/>
          <w:sz w:val="24"/>
        </w:rPr>
        <w:t xml:space="preserve">mmerce </w:t>
      </w:r>
      <w:r w:rsidR="00E07115" w:rsidRPr="00DA504B">
        <w:rPr>
          <w:rFonts w:ascii="Times New Roman" w:hAnsi="Times New Roman"/>
          <w:sz w:val="24"/>
        </w:rPr>
        <w:t xml:space="preserve">programs with recent </w:t>
      </w:r>
      <w:r w:rsidR="00E04F56">
        <w:rPr>
          <w:rFonts w:ascii="Times New Roman" w:hAnsi="Times New Roman"/>
          <w:sz w:val="24"/>
        </w:rPr>
        <w:t>trends in interactive marketing, such as on</w:t>
      </w:r>
      <w:r w:rsidR="00E07115">
        <w:rPr>
          <w:rFonts w:ascii="Times New Roman" w:hAnsi="Times New Roman"/>
          <w:sz w:val="24"/>
        </w:rPr>
        <w:t>line advertising</w:t>
      </w:r>
      <w:r w:rsidR="00E04F56">
        <w:rPr>
          <w:rFonts w:ascii="Times New Roman" w:hAnsi="Times New Roman"/>
          <w:sz w:val="24"/>
        </w:rPr>
        <w:t xml:space="preserve">, </w:t>
      </w:r>
      <w:r w:rsidR="00E07115">
        <w:rPr>
          <w:rFonts w:ascii="Times New Roman" w:hAnsi="Times New Roman"/>
          <w:sz w:val="24"/>
        </w:rPr>
        <w:t>search engine optimization</w:t>
      </w:r>
      <w:r w:rsidR="00E04F56">
        <w:rPr>
          <w:rFonts w:ascii="Times New Roman" w:hAnsi="Times New Roman"/>
          <w:sz w:val="24"/>
        </w:rPr>
        <w:t>,</w:t>
      </w:r>
      <w:r w:rsidR="00E07115">
        <w:rPr>
          <w:rFonts w:ascii="Times New Roman" w:hAnsi="Times New Roman"/>
          <w:sz w:val="24"/>
        </w:rPr>
        <w:t xml:space="preserve"> </w:t>
      </w:r>
      <w:r w:rsidR="00E04F56">
        <w:rPr>
          <w:rFonts w:ascii="Times New Roman" w:hAnsi="Times New Roman"/>
          <w:sz w:val="24"/>
        </w:rPr>
        <w:t>and mobile advertising (Chapter 8)</w:t>
      </w:r>
    </w:p>
    <w:p w14:paraId="62B86B3D" w14:textId="77777777" w:rsidR="00E04F56" w:rsidRDefault="00E04F56" w:rsidP="004D6A16">
      <w:pPr>
        <w:pStyle w:val="CHAPBM"/>
        <w:numPr>
          <w:ilvl w:val="0"/>
          <w:numId w:val="24"/>
        </w:numPr>
        <w:rPr>
          <w:rFonts w:ascii="Times New Roman" w:hAnsi="Times New Roman"/>
          <w:sz w:val="24"/>
          <w:szCs w:val="24"/>
        </w:rPr>
      </w:pPr>
      <w:r>
        <w:rPr>
          <w:vanish/>
        </w:rPr>
        <w:t>Social meSo</w:t>
      </w:r>
      <w:r>
        <w:rPr>
          <w:rFonts w:ascii="Times New Roman" w:hAnsi="Times New Roman"/>
          <w:sz w:val="24"/>
          <w:szCs w:val="24"/>
        </w:rPr>
        <w:t>Social media and new trends in the area (Chapter 9)</w:t>
      </w:r>
    </w:p>
    <w:p w14:paraId="57F6ECF5" w14:textId="77777777" w:rsidR="00E16522" w:rsidRDefault="00E04F56" w:rsidP="00E16522">
      <w:pPr>
        <w:numPr>
          <w:ilvl w:val="0"/>
          <w:numId w:val="24"/>
        </w:numPr>
        <w:tabs>
          <w:tab w:val="left" w:pos="-720"/>
        </w:tabs>
        <w:suppressAutoHyphens/>
        <w:spacing w:line="240" w:lineRule="atLeast"/>
        <w:jc w:val="both"/>
        <w:rPr>
          <w:spacing w:val="-3"/>
        </w:rPr>
      </w:pPr>
      <w:r>
        <w:rPr>
          <w:spacing w:val="-3"/>
        </w:rPr>
        <w:t>Al</w:t>
      </w:r>
      <w:r w:rsidR="00E16522">
        <w:rPr>
          <w:spacing w:val="-3"/>
        </w:rPr>
        <w:t>ternative marketing programs, including buzz marketing, guerilla marketing, product placements and branded entertainment, and lifestyle marketing (Chapter 10)</w:t>
      </w:r>
    </w:p>
    <w:p w14:paraId="36ED5F20" w14:textId="77777777" w:rsidR="00E16522" w:rsidRDefault="00E16522" w:rsidP="00E16522">
      <w:pPr>
        <w:tabs>
          <w:tab w:val="left" w:pos="-720"/>
        </w:tabs>
        <w:suppressAutoHyphens/>
        <w:spacing w:line="240" w:lineRule="atLeast"/>
        <w:ind w:left="1080"/>
        <w:jc w:val="both"/>
        <w:rPr>
          <w:spacing w:val="-3"/>
        </w:rPr>
      </w:pPr>
    </w:p>
    <w:p w14:paraId="4B672C96" w14:textId="77777777" w:rsidR="00E16522" w:rsidRDefault="00E04F56" w:rsidP="00E16522">
      <w:pPr>
        <w:tabs>
          <w:tab w:val="left" w:pos="-720"/>
        </w:tabs>
        <w:suppressAutoHyphens/>
        <w:spacing w:line="240" w:lineRule="atLeast"/>
        <w:jc w:val="both"/>
        <w:rPr>
          <w:spacing w:val="-3"/>
        </w:rPr>
      </w:pPr>
      <w:r>
        <w:rPr>
          <w:spacing w:val="-3"/>
        </w:rPr>
        <w:t>Selling components</w:t>
      </w:r>
      <w:r w:rsidR="00E16522">
        <w:rPr>
          <w:spacing w:val="-3"/>
        </w:rPr>
        <w:t xml:space="preserve"> include:</w:t>
      </w:r>
    </w:p>
    <w:p w14:paraId="502647CA" w14:textId="77777777" w:rsidR="00E16522" w:rsidRDefault="00F83B7D" w:rsidP="00E16522">
      <w:pPr>
        <w:numPr>
          <w:ilvl w:val="0"/>
          <w:numId w:val="32"/>
        </w:numPr>
        <w:tabs>
          <w:tab w:val="left" w:pos="-720"/>
        </w:tabs>
        <w:suppressAutoHyphens/>
        <w:spacing w:line="240" w:lineRule="atLeast"/>
        <w:jc w:val="both"/>
        <w:rPr>
          <w:spacing w:val="-3"/>
        </w:rPr>
      </w:pPr>
      <w:r>
        <w:rPr>
          <w:spacing w:val="-3"/>
        </w:rPr>
        <w:t>Database</w:t>
      </w:r>
      <w:r w:rsidR="004D6A16">
        <w:rPr>
          <w:spacing w:val="-3"/>
        </w:rPr>
        <w:t>,</w:t>
      </w:r>
      <w:r>
        <w:rPr>
          <w:spacing w:val="-3"/>
        </w:rPr>
        <w:t xml:space="preserve"> d</w:t>
      </w:r>
      <w:r w:rsidR="00E16522">
        <w:rPr>
          <w:spacing w:val="-3"/>
        </w:rPr>
        <w:t>irect response programs</w:t>
      </w:r>
      <w:r w:rsidR="004D6A16">
        <w:rPr>
          <w:spacing w:val="-3"/>
        </w:rPr>
        <w:t>, and personal selling</w:t>
      </w:r>
      <w:r w:rsidR="00E16522">
        <w:rPr>
          <w:spacing w:val="-3"/>
        </w:rPr>
        <w:t xml:space="preserve"> (Chapter 11)</w:t>
      </w:r>
    </w:p>
    <w:p w14:paraId="679CED4B" w14:textId="77777777" w:rsidR="00E16522" w:rsidRDefault="00F83B7D" w:rsidP="00E16522">
      <w:pPr>
        <w:numPr>
          <w:ilvl w:val="0"/>
          <w:numId w:val="32"/>
        </w:numPr>
        <w:tabs>
          <w:tab w:val="left" w:pos="-720"/>
        </w:tabs>
        <w:suppressAutoHyphens/>
        <w:spacing w:line="240" w:lineRule="atLeast"/>
        <w:jc w:val="both"/>
        <w:rPr>
          <w:spacing w:val="-3"/>
        </w:rPr>
      </w:pPr>
      <w:r>
        <w:rPr>
          <w:spacing w:val="-3"/>
        </w:rPr>
        <w:t>Sales Promotions (c</w:t>
      </w:r>
      <w:r w:rsidR="00E16522">
        <w:rPr>
          <w:spacing w:val="-3"/>
        </w:rPr>
        <w:t>onsumer and trade promotions</w:t>
      </w:r>
      <w:r>
        <w:rPr>
          <w:spacing w:val="-3"/>
        </w:rPr>
        <w:t>)</w:t>
      </w:r>
      <w:r w:rsidR="00E16522">
        <w:rPr>
          <w:spacing w:val="-3"/>
        </w:rPr>
        <w:t xml:space="preserve"> (Chapter 12)</w:t>
      </w:r>
    </w:p>
    <w:p w14:paraId="0A483915" w14:textId="77777777" w:rsidR="00E16522" w:rsidRDefault="00E16522" w:rsidP="00E16522">
      <w:pPr>
        <w:numPr>
          <w:ilvl w:val="0"/>
          <w:numId w:val="32"/>
        </w:numPr>
        <w:tabs>
          <w:tab w:val="left" w:pos="-720"/>
        </w:tabs>
        <w:suppressAutoHyphens/>
        <w:spacing w:line="240" w:lineRule="atLeast"/>
        <w:jc w:val="both"/>
        <w:rPr>
          <w:spacing w:val="-3"/>
        </w:rPr>
      </w:pPr>
      <w:r>
        <w:rPr>
          <w:spacing w:val="-3"/>
        </w:rPr>
        <w:t>Public relations</w:t>
      </w:r>
      <w:r w:rsidR="00E04F56">
        <w:rPr>
          <w:spacing w:val="-3"/>
        </w:rPr>
        <w:t xml:space="preserve"> and sponsorships</w:t>
      </w:r>
      <w:r>
        <w:rPr>
          <w:spacing w:val="-3"/>
        </w:rPr>
        <w:t xml:space="preserve"> (Chapter 13)</w:t>
      </w:r>
    </w:p>
    <w:p w14:paraId="0FC27E26" w14:textId="77777777" w:rsidR="00E04F56" w:rsidRDefault="00E04F56" w:rsidP="00E16522">
      <w:pPr>
        <w:tabs>
          <w:tab w:val="left" w:pos="-720"/>
        </w:tabs>
        <w:suppressAutoHyphens/>
        <w:spacing w:line="240" w:lineRule="atLeast"/>
        <w:jc w:val="both"/>
        <w:rPr>
          <w:spacing w:val="-3"/>
        </w:rPr>
      </w:pPr>
    </w:p>
    <w:p w14:paraId="336E2F07" w14:textId="77777777" w:rsidR="0013501F" w:rsidRDefault="0013501F" w:rsidP="00E16522">
      <w:pPr>
        <w:tabs>
          <w:tab w:val="left" w:pos="-720"/>
        </w:tabs>
        <w:suppressAutoHyphens/>
        <w:spacing w:line="240" w:lineRule="atLeast"/>
        <w:jc w:val="both"/>
        <w:rPr>
          <w:spacing w:val="-3"/>
        </w:rPr>
      </w:pPr>
    </w:p>
    <w:p w14:paraId="250EF45D" w14:textId="77777777" w:rsidR="00E16522" w:rsidRDefault="00E16522" w:rsidP="00E16522">
      <w:pPr>
        <w:tabs>
          <w:tab w:val="left" w:pos="-720"/>
        </w:tabs>
        <w:suppressAutoHyphens/>
        <w:spacing w:line="240" w:lineRule="atLeast"/>
        <w:jc w:val="both"/>
        <w:rPr>
          <w:spacing w:val="-3"/>
        </w:rPr>
      </w:pPr>
      <w:r w:rsidRPr="00680F6A">
        <w:rPr>
          <w:spacing w:val="-3"/>
        </w:rPr>
        <w:t>Integration include</w:t>
      </w:r>
      <w:r w:rsidR="00E04F56">
        <w:rPr>
          <w:spacing w:val="-3"/>
        </w:rPr>
        <w:t>s</w:t>
      </w:r>
      <w:r w:rsidRPr="00680F6A">
        <w:rPr>
          <w:spacing w:val="-3"/>
        </w:rPr>
        <w:t>:</w:t>
      </w:r>
    </w:p>
    <w:p w14:paraId="49C15EF0" w14:textId="77777777" w:rsidR="00E16522" w:rsidRPr="00904F56" w:rsidRDefault="00E04F56" w:rsidP="00132730">
      <w:pPr>
        <w:numPr>
          <w:ilvl w:val="0"/>
          <w:numId w:val="36"/>
        </w:numPr>
        <w:tabs>
          <w:tab w:val="left" w:pos="-720"/>
        </w:tabs>
        <w:suppressAutoHyphens/>
        <w:spacing w:line="240" w:lineRule="atLeast"/>
        <w:jc w:val="both"/>
        <w:rPr>
          <w:spacing w:val="-3"/>
        </w:rPr>
      </w:pPr>
      <w:r>
        <w:rPr>
          <w:spacing w:val="-3"/>
        </w:rPr>
        <w:t>Regulations</w:t>
      </w:r>
      <w:r w:rsidR="00E16522">
        <w:rPr>
          <w:spacing w:val="-3"/>
        </w:rPr>
        <w:t xml:space="preserve"> and ethic</w:t>
      </w:r>
      <w:r>
        <w:rPr>
          <w:spacing w:val="-3"/>
        </w:rPr>
        <w:t>s</w:t>
      </w:r>
      <w:r w:rsidR="00E16522" w:rsidRPr="00680F6A">
        <w:rPr>
          <w:spacing w:val="-3"/>
        </w:rPr>
        <w:t xml:space="preserve"> (Chapter 1</w:t>
      </w:r>
      <w:r w:rsidR="00E16522">
        <w:rPr>
          <w:spacing w:val="-3"/>
        </w:rPr>
        <w:t>4</w:t>
      </w:r>
      <w:r w:rsidR="00E16522" w:rsidRPr="00680F6A">
        <w:rPr>
          <w:spacing w:val="-3"/>
        </w:rPr>
        <w:t>)</w:t>
      </w:r>
    </w:p>
    <w:p w14:paraId="1A63FE26" w14:textId="77777777" w:rsidR="00E16522" w:rsidRPr="00904F56" w:rsidRDefault="00E16522" w:rsidP="00132730">
      <w:pPr>
        <w:numPr>
          <w:ilvl w:val="0"/>
          <w:numId w:val="36"/>
        </w:numPr>
        <w:tabs>
          <w:tab w:val="left" w:pos="-720"/>
        </w:tabs>
        <w:suppressAutoHyphens/>
        <w:spacing w:line="240" w:lineRule="atLeast"/>
        <w:jc w:val="both"/>
        <w:rPr>
          <w:spacing w:val="-3"/>
        </w:rPr>
      </w:pPr>
      <w:r w:rsidRPr="00904F56">
        <w:rPr>
          <w:spacing w:val="-3"/>
        </w:rPr>
        <w:t>IMC evaluation (Chapter 15)</w:t>
      </w:r>
    </w:p>
    <w:p w14:paraId="0919ACEF" w14:textId="77777777" w:rsidR="0013501F" w:rsidRDefault="0013501F" w:rsidP="00E16522">
      <w:pPr>
        <w:tabs>
          <w:tab w:val="left" w:pos="-720"/>
        </w:tabs>
        <w:suppressAutoHyphens/>
        <w:spacing w:line="240" w:lineRule="atLeast"/>
        <w:jc w:val="both"/>
        <w:rPr>
          <w:spacing w:val="-3"/>
        </w:rPr>
      </w:pPr>
    </w:p>
    <w:p w14:paraId="390BF7FC" w14:textId="77777777" w:rsidR="003366CB" w:rsidRDefault="003366CB" w:rsidP="00F83B7D">
      <w:pPr>
        <w:spacing w:line="480" w:lineRule="auto"/>
        <w:contextualSpacing/>
        <w:rPr>
          <w:b/>
          <w:szCs w:val="24"/>
        </w:rPr>
      </w:pPr>
    </w:p>
    <w:p w14:paraId="1B354A01" w14:textId="77777777" w:rsidR="00F83B7D" w:rsidRDefault="00F83B7D" w:rsidP="00F83B7D">
      <w:pPr>
        <w:spacing w:line="480" w:lineRule="auto"/>
        <w:contextualSpacing/>
        <w:rPr>
          <w:szCs w:val="24"/>
        </w:rPr>
      </w:pPr>
      <w:r>
        <w:rPr>
          <w:b/>
          <w:szCs w:val="24"/>
        </w:rPr>
        <w:lastRenderedPageBreak/>
        <w:t xml:space="preserve">Learning Objective # </w:t>
      </w:r>
      <w:r w:rsidR="00E04F56">
        <w:rPr>
          <w:b/>
          <w:szCs w:val="24"/>
        </w:rPr>
        <w:t>5</w:t>
      </w:r>
      <w:r>
        <w:rPr>
          <w:b/>
          <w:szCs w:val="24"/>
        </w:rPr>
        <w:t>:</w:t>
      </w:r>
      <w:r>
        <w:rPr>
          <w:szCs w:val="24"/>
        </w:rPr>
        <w:tab/>
        <w:t>What does the term GIMC mean?</w:t>
      </w:r>
    </w:p>
    <w:p w14:paraId="6664B877" w14:textId="77777777" w:rsidR="00904F56" w:rsidRPr="00834680" w:rsidRDefault="00680F6A">
      <w:pPr>
        <w:tabs>
          <w:tab w:val="left" w:pos="-720"/>
        </w:tabs>
        <w:suppressAutoHyphens/>
        <w:spacing w:line="240" w:lineRule="atLeast"/>
        <w:jc w:val="both"/>
        <w:rPr>
          <w:b/>
          <w:u w:val="single"/>
        </w:rPr>
      </w:pPr>
      <w:r w:rsidRPr="00834680">
        <w:rPr>
          <w:b/>
          <w:u w:val="single"/>
        </w:rPr>
        <w:t>International Implications</w:t>
      </w:r>
    </w:p>
    <w:p w14:paraId="41059E99" w14:textId="77777777" w:rsidR="00904F56" w:rsidRDefault="00904F56">
      <w:pPr>
        <w:tabs>
          <w:tab w:val="left" w:pos="-720"/>
        </w:tabs>
        <w:suppressAutoHyphens/>
        <w:spacing w:line="240" w:lineRule="atLeast"/>
        <w:jc w:val="both"/>
        <w:rPr>
          <w:b/>
        </w:rPr>
      </w:pPr>
    </w:p>
    <w:p w14:paraId="0FA2269B" w14:textId="77777777" w:rsidR="00F11683" w:rsidRDefault="00F11683">
      <w:pPr>
        <w:tabs>
          <w:tab w:val="left" w:pos="-720"/>
        </w:tabs>
        <w:suppressAutoHyphens/>
        <w:spacing w:line="240" w:lineRule="atLeast"/>
        <w:jc w:val="both"/>
        <w:rPr>
          <w:spacing w:val="-3"/>
        </w:rPr>
      </w:pPr>
      <w:r>
        <w:rPr>
          <w:spacing w:val="-3"/>
        </w:rPr>
        <w:t xml:space="preserve">In the past, marketers had two different strategies for global companies. One was to </w:t>
      </w:r>
      <w:r w:rsidRPr="00F83B7D">
        <w:rPr>
          <w:i/>
          <w:spacing w:val="-3"/>
        </w:rPr>
        <w:t>standardize</w:t>
      </w:r>
      <w:r>
        <w:rPr>
          <w:spacing w:val="-3"/>
        </w:rPr>
        <w:t xml:space="preserve"> the product and message across countries. The second is called </w:t>
      </w:r>
      <w:r w:rsidRPr="00F83B7D">
        <w:rPr>
          <w:i/>
          <w:spacing w:val="-3"/>
        </w:rPr>
        <w:t>adaptation</w:t>
      </w:r>
      <w:r>
        <w:rPr>
          <w:spacing w:val="-3"/>
        </w:rPr>
        <w:t xml:space="preserve">, in which the product and message are customized for each region. </w:t>
      </w:r>
    </w:p>
    <w:p w14:paraId="5AAFC5AC" w14:textId="77777777" w:rsidR="00F11683" w:rsidRDefault="00F11683">
      <w:pPr>
        <w:tabs>
          <w:tab w:val="left" w:pos="-720"/>
        </w:tabs>
        <w:suppressAutoHyphens/>
        <w:spacing w:line="240" w:lineRule="atLeast"/>
        <w:jc w:val="both"/>
        <w:rPr>
          <w:spacing w:val="-3"/>
        </w:rPr>
      </w:pPr>
    </w:p>
    <w:p w14:paraId="243F4E9F" w14:textId="77777777" w:rsidR="00F11683" w:rsidRDefault="00F11683">
      <w:pPr>
        <w:tabs>
          <w:tab w:val="left" w:pos="-720"/>
        </w:tabs>
        <w:suppressAutoHyphens/>
        <w:spacing w:line="240" w:lineRule="atLeast"/>
        <w:jc w:val="both"/>
        <w:rPr>
          <w:spacing w:val="-3"/>
        </w:rPr>
      </w:pPr>
      <w:r>
        <w:rPr>
          <w:spacing w:val="-3"/>
        </w:rPr>
        <w:t>The</w:t>
      </w:r>
      <w:r w:rsidR="00680F6A">
        <w:rPr>
          <w:spacing w:val="-3"/>
        </w:rPr>
        <w:t xml:space="preserve"> Globally Integrated Marketing Communications (</w:t>
      </w:r>
      <w:r>
        <w:rPr>
          <w:spacing w:val="-3"/>
        </w:rPr>
        <w:t>GIMC</w:t>
      </w:r>
      <w:r w:rsidR="00680F6A">
        <w:rPr>
          <w:spacing w:val="-3"/>
        </w:rPr>
        <w:t>)</w:t>
      </w:r>
      <w:r>
        <w:rPr>
          <w:spacing w:val="-3"/>
        </w:rPr>
        <w:t xml:space="preserve"> approach is easier to apply when a company has relied on the standardization method; however, GIMC can and should be used with either standardization or adaptation.</w:t>
      </w:r>
    </w:p>
    <w:p w14:paraId="2BB7FC42" w14:textId="77777777" w:rsidR="00F11683" w:rsidRDefault="00F11683">
      <w:pPr>
        <w:tabs>
          <w:tab w:val="left" w:pos="-720"/>
        </w:tabs>
        <w:suppressAutoHyphens/>
        <w:spacing w:line="240" w:lineRule="atLeast"/>
        <w:jc w:val="both"/>
        <w:rPr>
          <w:spacing w:val="-3"/>
        </w:rPr>
      </w:pPr>
    </w:p>
    <w:p w14:paraId="4C55494A" w14:textId="77777777" w:rsidR="00F11683" w:rsidRDefault="00F11683">
      <w:pPr>
        <w:tabs>
          <w:tab w:val="left" w:pos="-720"/>
        </w:tabs>
        <w:suppressAutoHyphens/>
        <w:spacing w:line="240" w:lineRule="atLeast"/>
        <w:jc w:val="both"/>
        <w:rPr>
          <w:spacing w:val="-3"/>
        </w:rPr>
      </w:pPr>
      <w:r>
        <w:rPr>
          <w:spacing w:val="-3"/>
        </w:rPr>
        <w:t>In terms of marketing, perhaps the best philosophy to follow is “</w:t>
      </w:r>
      <w:r w:rsidR="00B87B80">
        <w:rPr>
          <w:spacing w:val="-3"/>
        </w:rPr>
        <w:t>market</w:t>
      </w:r>
      <w:r>
        <w:rPr>
          <w:spacing w:val="-3"/>
        </w:rPr>
        <w:t xml:space="preserve"> globally but act locally.” </w:t>
      </w:r>
    </w:p>
    <w:p w14:paraId="7EE98980" w14:textId="77777777" w:rsidR="001D762A" w:rsidRDefault="001D762A">
      <w:pPr>
        <w:tabs>
          <w:tab w:val="left" w:pos="-720"/>
        </w:tabs>
        <w:suppressAutoHyphens/>
        <w:spacing w:line="240" w:lineRule="atLeast"/>
        <w:jc w:val="both"/>
        <w:rPr>
          <w:spacing w:val="-3"/>
        </w:rPr>
      </w:pPr>
    </w:p>
    <w:p w14:paraId="604CE9BC" w14:textId="77777777" w:rsidR="004002BF" w:rsidRDefault="004002BF">
      <w:pPr>
        <w:tabs>
          <w:tab w:val="left" w:pos="-720"/>
        </w:tabs>
        <w:suppressAutoHyphens/>
        <w:spacing w:line="240" w:lineRule="atLeast"/>
        <w:jc w:val="both"/>
        <w:rPr>
          <w:spacing w:val="-3"/>
        </w:rPr>
      </w:pPr>
    </w:p>
    <w:p w14:paraId="01AFC36B" w14:textId="77777777" w:rsidR="004002BF" w:rsidRPr="004002BF" w:rsidRDefault="004002BF" w:rsidP="004002BF">
      <w:pPr>
        <w:tabs>
          <w:tab w:val="left" w:pos="-720"/>
        </w:tabs>
        <w:suppressAutoHyphens/>
        <w:spacing w:line="240" w:lineRule="atLeast"/>
        <w:jc w:val="both"/>
        <w:rPr>
          <w:b/>
          <w:bCs/>
          <w:spacing w:val="-3"/>
        </w:rPr>
      </w:pPr>
      <w:r w:rsidRPr="004002BF">
        <w:rPr>
          <w:b/>
          <w:bCs/>
          <w:spacing w:val="-3"/>
        </w:rPr>
        <w:t>INTEGRATED CAMPAIG</w:t>
      </w:r>
      <w:r w:rsidR="002B27BC">
        <w:rPr>
          <w:b/>
          <w:bCs/>
          <w:spacing w:val="-3"/>
        </w:rPr>
        <w:t>NS IN ACTION</w:t>
      </w:r>
      <w:r w:rsidR="0011404A">
        <w:rPr>
          <w:b/>
          <w:bCs/>
          <w:spacing w:val="-3"/>
        </w:rPr>
        <w:tab/>
      </w:r>
      <w:r w:rsidR="0011404A">
        <w:rPr>
          <w:b/>
          <w:bCs/>
          <w:spacing w:val="-3"/>
        </w:rPr>
        <w:tab/>
      </w:r>
      <w:r w:rsidR="0011404A">
        <w:rPr>
          <w:b/>
          <w:bCs/>
          <w:spacing w:val="-3"/>
        </w:rPr>
        <w:tab/>
      </w:r>
      <w:r w:rsidR="0011404A">
        <w:rPr>
          <w:b/>
          <w:bCs/>
          <w:spacing w:val="-3"/>
        </w:rPr>
        <w:tab/>
      </w:r>
      <w:proofErr w:type="spellStart"/>
      <w:r w:rsidR="00E22001">
        <w:rPr>
          <w:b/>
          <w:bCs/>
          <w:spacing w:val="-3"/>
        </w:rPr>
        <w:t>M</w:t>
      </w:r>
      <w:r w:rsidR="0011404A">
        <w:rPr>
          <w:b/>
          <w:bCs/>
          <w:spacing w:val="-3"/>
        </w:rPr>
        <w:t>yLAB</w:t>
      </w:r>
      <w:proofErr w:type="spellEnd"/>
    </w:p>
    <w:p w14:paraId="4EE8857C" w14:textId="77777777" w:rsidR="004002BF" w:rsidRDefault="004002BF">
      <w:pPr>
        <w:tabs>
          <w:tab w:val="left" w:pos="-720"/>
        </w:tabs>
        <w:suppressAutoHyphens/>
        <w:spacing w:line="240" w:lineRule="atLeast"/>
        <w:jc w:val="both"/>
        <w:rPr>
          <w:spacing w:val="-3"/>
        </w:rPr>
      </w:pPr>
    </w:p>
    <w:p w14:paraId="4955C6EE" w14:textId="77777777" w:rsidR="002B27BC" w:rsidRDefault="002B27BC" w:rsidP="002B27BC">
      <w:pPr>
        <w:tabs>
          <w:tab w:val="left" w:pos="-720"/>
        </w:tabs>
        <w:suppressAutoHyphens/>
        <w:spacing w:line="240" w:lineRule="atLeast"/>
        <w:jc w:val="both"/>
        <w:rPr>
          <w:spacing w:val="-3"/>
        </w:rPr>
      </w:pPr>
      <w:r w:rsidRPr="002B27BC">
        <w:rPr>
          <w:spacing w:val="-3"/>
        </w:rPr>
        <w:t>In many of the upcoming chapters, this section will present some basic information about various integrated advertising and marketing campaigns. The insights resulted from personal interviews with members of the advertising agencies and client companies.</w:t>
      </w:r>
      <w:r w:rsidR="00DE037B">
        <w:rPr>
          <w:spacing w:val="-3"/>
        </w:rPr>
        <w:t xml:space="preserve"> These are real campaigns develop by advertising agencies or internal marketing departments of companies. These campaigns allow you the opportunity to illustrate how advertising agencies and companies develop campaigns using principles presented in the textbook.</w:t>
      </w:r>
      <w:r w:rsidRPr="002B27BC">
        <w:rPr>
          <w:spacing w:val="-3"/>
        </w:rPr>
        <w:t xml:space="preserve"> Some of the brands include:</w:t>
      </w:r>
    </w:p>
    <w:p w14:paraId="7ABD83FB" w14:textId="77777777" w:rsidR="00E04F56" w:rsidRDefault="00E04F56" w:rsidP="002B27BC">
      <w:pPr>
        <w:tabs>
          <w:tab w:val="left" w:pos="-720"/>
        </w:tabs>
        <w:suppressAutoHyphens/>
        <w:spacing w:line="240" w:lineRule="atLeast"/>
        <w:jc w:val="both"/>
        <w:rPr>
          <w:spacing w:val="-3"/>
        </w:rPr>
      </w:pPr>
    </w:p>
    <w:p w14:paraId="537D271F" w14:textId="77777777" w:rsidR="00E04F56" w:rsidRPr="00D972EC" w:rsidRDefault="00E04F56" w:rsidP="00E04F56">
      <w:pPr>
        <w:pStyle w:val="SF1FIRST"/>
        <w:numPr>
          <w:ilvl w:val="0"/>
          <w:numId w:val="37"/>
        </w:numPr>
        <w:spacing w:line="240" w:lineRule="auto"/>
        <w:jc w:val="left"/>
        <w:rPr>
          <w:rFonts w:ascii="Times New Roman" w:hAnsi="Times New Roman" w:cs="Times New Roman"/>
          <w:color w:val="auto"/>
          <w:sz w:val="24"/>
        </w:rPr>
      </w:pPr>
      <w:r w:rsidRPr="00D972EC">
        <w:rPr>
          <w:rFonts w:ascii="Times New Roman" w:hAnsi="Times New Roman" w:cs="Times New Roman"/>
          <w:color w:val="auto"/>
          <w:sz w:val="24"/>
        </w:rPr>
        <w:t xml:space="preserve">Section 1: </w:t>
      </w:r>
      <w:r w:rsidR="00DC46D3">
        <w:rPr>
          <w:rFonts w:ascii="Times New Roman" w:hAnsi="Times New Roman" w:cs="Times New Roman"/>
          <w:color w:val="auto"/>
          <w:sz w:val="24"/>
        </w:rPr>
        <w:t>Progressive</w:t>
      </w:r>
      <w:r w:rsidRPr="00D972EC">
        <w:rPr>
          <w:rFonts w:ascii="Times New Roman" w:hAnsi="Times New Roman" w:cs="Times New Roman"/>
          <w:color w:val="auto"/>
          <w:sz w:val="24"/>
        </w:rPr>
        <w:t xml:space="preserve"> Bank (Chapter 4)</w:t>
      </w:r>
    </w:p>
    <w:p w14:paraId="0352C2AE" w14:textId="77777777" w:rsidR="00E04F56" w:rsidRPr="00D972EC" w:rsidRDefault="00E04F56" w:rsidP="00E04F56">
      <w:pPr>
        <w:pStyle w:val="SF1FIRST"/>
        <w:numPr>
          <w:ilvl w:val="0"/>
          <w:numId w:val="37"/>
        </w:numPr>
        <w:spacing w:line="240" w:lineRule="auto"/>
        <w:jc w:val="left"/>
        <w:rPr>
          <w:rFonts w:ascii="Times New Roman" w:hAnsi="Times New Roman" w:cs="Times New Roman"/>
          <w:color w:val="auto"/>
          <w:sz w:val="24"/>
        </w:rPr>
      </w:pPr>
      <w:r w:rsidRPr="00D972EC">
        <w:rPr>
          <w:rFonts w:ascii="Times New Roman" w:hAnsi="Times New Roman" w:cs="Times New Roman"/>
          <w:color w:val="auto"/>
          <w:sz w:val="24"/>
        </w:rPr>
        <w:t>Section 2: The Snoring Center (Chapter 7)</w:t>
      </w:r>
    </w:p>
    <w:p w14:paraId="19034EB3" w14:textId="77777777" w:rsidR="00E04F56" w:rsidRPr="00D972EC" w:rsidRDefault="00E04F56" w:rsidP="00E04F56">
      <w:pPr>
        <w:pStyle w:val="SF1FIRST"/>
        <w:numPr>
          <w:ilvl w:val="0"/>
          <w:numId w:val="37"/>
        </w:numPr>
        <w:spacing w:line="240" w:lineRule="auto"/>
        <w:jc w:val="left"/>
        <w:rPr>
          <w:rFonts w:ascii="Times New Roman" w:hAnsi="Times New Roman" w:cs="Times New Roman"/>
          <w:color w:val="auto"/>
          <w:sz w:val="24"/>
        </w:rPr>
      </w:pPr>
      <w:r w:rsidRPr="00D972EC">
        <w:rPr>
          <w:rFonts w:ascii="Times New Roman" w:hAnsi="Times New Roman" w:cs="Times New Roman"/>
          <w:color w:val="auto"/>
          <w:sz w:val="24"/>
        </w:rPr>
        <w:t>Section 3: Interstate Batteries (Chapter 10)</w:t>
      </w:r>
    </w:p>
    <w:p w14:paraId="2EEEF96E" w14:textId="77777777" w:rsidR="00E04F56" w:rsidRPr="00D972EC" w:rsidRDefault="00E04F56" w:rsidP="00E04F56">
      <w:pPr>
        <w:pStyle w:val="SF1FIRST"/>
        <w:numPr>
          <w:ilvl w:val="0"/>
          <w:numId w:val="37"/>
        </w:numPr>
        <w:spacing w:line="240" w:lineRule="auto"/>
        <w:jc w:val="left"/>
        <w:rPr>
          <w:rFonts w:ascii="Times New Roman" w:hAnsi="Times New Roman" w:cs="Times New Roman"/>
          <w:color w:val="auto"/>
          <w:sz w:val="24"/>
        </w:rPr>
      </w:pPr>
      <w:r w:rsidRPr="00D972EC">
        <w:rPr>
          <w:rFonts w:ascii="Times New Roman" w:hAnsi="Times New Roman" w:cs="Times New Roman"/>
          <w:color w:val="auto"/>
          <w:sz w:val="24"/>
        </w:rPr>
        <w:t xml:space="preserve">Section 4: </w:t>
      </w:r>
      <w:proofErr w:type="spellStart"/>
      <w:r w:rsidRPr="00D972EC">
        <w:rPr>
          <w:rFonts w:ascii="Times New Roman" w:hAnsi="Times New Roman" w:cs="Times New Roman"/>
          <w:color w:val="auto"/>
          <w:sz w:val="24"/>
        </w:rPr>
        <w:t>Wayport</w:t>
      </w:r>
      <w:proofErr w:type="spellEnd"/>
      <w:r w:rsidRPr="00D972EC">
        <w:rPr>
          <w:rFonts w:ascii="Times New Roman" w:hAnsi="Times New Roman" w:cs="Times New Roman"/>
          <w:color w:val="auto"/>
          <w:sz w:val="24"/>
        </w:rPr>
        <w:t xml:space="preserve"> </w:t>
      </w:r>
      <w:proofErr w:type="spellStart"/>
      <w:r w:rsidRPr="00D972EC">
        <w:rPr>
          <w:rFonts w:ascii="Times New Roman" w:hAnsi="Times New Roman" w:cs="Times New Roman"/>
          <w:color w:val="auto"/>
          <w:sz w:val="24"/>
        </w:rPr>
        <w:t>Austintatious</w:t>
      </w:r>
      <w:proofErr w:type="spellEnd"/>
      <w:r w:rsidRPr="00D972EC">
        <w:rPr>
          <w:rFonts w:ascii="Times New Roman" w:hAnsi="Times New Roman" w:cs="Times New Roman"/>
          <w:color w:val="auto"/>
          <w:sz w:val="24"/>
        </w:rPr>
        <w:t xml:space="preserve"> (Chapter 13)</w:t>
      </w:r>
    </w:p>
    <w:p w14:paraId="20E3B79F" w14:textId="77777777" w:rsidR="00E04F56" w:rsidRPr="00D972EC" w:rsidRDefault="00E04F56" w:rsidP="00E04F56">
      <w:pPr>
        <w:pStyle w:val="SF1FIRST"/>
        <w:numPr>
          <w:ilvl w:val="0"/>
          <w:numId w:val="37"/>
        </w:numPr>
        <w:spacing w:line="240" w:lineRule="auto"/>
        <w:jc w:val="left"/>
        <w:rPr>
          <w:rFonts w:ascii="Times New Roman" w:hAnsi="Times New Roman" w:cs="Times New Roman"/>
          <w:color w:val="auto"/>
          <w:sz w:val="24"/>
        </w:rPr>
      </w:pPr>
      <w:r w:rsidRPr="00D972EC">
        <w:rPr>
          <w:rFonts w:ascii="Times New Roman" w:hAnsi="Times New Roman" w:cs="Times New Roman"/>
          <w:color w:val="auto"/>
          <w:sz w:val="24"/>
        </w:rPr>
        <w:t>Section 5: Centric Credit Union (Chapter 15)</w:t>
      </w:r>
    </w:p>
    <w:p w14:paraId="5B080D40" w14:textId="77777777" w:rsidR="0013501F" w:rsidRDefault="0013501F" w:rsidP="002B27BC">
      <w:pPr>
        <w:tabs>
          <w:tab w:val="left" w:pos="-720"/>
        </w:tabs>
        <w:suppressAutoHyphens/>
        <w:spacing w:line="240" w:lineRule="atLeast"/>
        <w:jc w:val="both"/>
        <w:rPr>
          <w:spacing w:val="-3"/>
        </w:rPr>
      </w:pPr>
    </w:p>
    <w:p w14:paraId="5EF13CD2" w14:textId="77777777" w:rsidR="006E02C8" w:rsidRDefault="006E02C8" w:rsidP="002B27BC">
      <w:pPr>
        <w:tabs>
          <w:tab w:val="left" w:pos="-720"/>
        </w:tabs>
        <w:suppressAutoHyphens/>
        <w:spacing w:line="240" w:lineRule="atLeast"/>
        <w:jc w:val="both"/>
        <w:rPr>
          <w:spacing w:val="-3"/>
        </w:rPr>
      </w:pPr>
    </w:p>
    <w:p w14:paraId="67B725B2" w14:textId="77777777" w:rsidR="004D6A16" w:rsidRDefault="004D6A16" w:rsidP="002B27BC">
      <w:pPr>
        <w:tabs>
          <w:tab w:val="left" w:pos="-720"/>
        </w:tabs>
        <w:suppressAutoHyphens/>
        <w:spacing w:line="240" w:lineRule="atLeast"/>
        <w:jc w:val="both"/>
        <w:rPr>
          <w:b/>
          <w:i/>
          <w:spacing w:val="-3"/>
          <w:sz w:val="28"/>
          <w:szCs w:val="28"/>
        </w:rPr>
      </w:pPr>
      <w:r>
        <w:rPr>
          <w:b/>
          <w:i/>
          <w:spacing w:val="-3"/>
          <w:sz w:val="28"/>
          <w:szCs w:val="28"/>
        </w:rPr>
        <w:t>Important Note to Professors:</w:t>
      </w:r>
    </w:p>
    <w:p w14:paraId="782DFC98" w14:textId="77777777" w:rsidR="004D6A16" w:rsidRDefault="004D6A16" w:rsidP="002B27BC">
      <w:pPr>
        <w:tabs>
          <w:tab w:val="left" w:pos="-720"/>
        </w:tabs>
        <w:suppressAutoHyphens/>
        <w:spacing w:line="240" w:lineRule="atLeast"/>
        <w:jc w:val="both"/>
        <w:rPr>
          <w:b/>
          <w:i/>
          <w:spacing w:val="-3"/>
          <w:sz w:val="28"/>
          <w:szCs w:val="28"/>
        </w:rPr>
      </w:pPr>
    </w:p>
    <w:p w14:paraId="174058BE" w14:textId="77777777" w:rsidR="004D6A16" w:rsidRPr="0011404A" w:rsidRDefault="004D6A16" w:rsidP="002B27BC">
      <w:pPr>
        <w:tabs>
          <w:tab w:val="left" w:pos="-720"/>
        </w:tabs>
        <w:suppressAutoHyphens/>
        <w:spacing w:line="240" w:lineRule="atLeast"/>
        <w:jc w:val="both"/>
        <w:rPr>
          <w:i/>
          <w:spacing w:val="-3"/>
          <w:szCs w:val="24"/>
        </w:rPr>
      </w:pPr>
      <w:r w:rsidRPr="0011404A">
        <w:rPr>
          <w:i/>
          <w:spacing w:val="-3"/>
          <w:szCs w:val="24"/>
        </w:rPr>
        <w:t xml:space="preserve">The </w:t>
      </w:r>
      <w:proofErr w:type="spellStart"/>
      <w:r w:rsidR="00E22001">
        <w:rPr>
          <w:i/>
          <w:spacing w:val="-3"/>
          <w:szCs w:val="24"/>
        </w:rPr>
        <w:t>M</w:t>
      </w:r>
      <w:r w:rsidRPr="0011404A">
        <w:rPr>
          <w:i/>
          <w:spacing w:val="-3"/>
          <w:szCs w:val="24"/>
        </w:rPr>
        <w:t>yLab</w:t>
      </w:r>
      <w:proofErr w:type="spellEnd"/>
      <w:r w:rsidRPr="0011404A">
        <w:rPr>
          <w:i/>
          <w:spacing w:val="-3"/>
          <w:szCs w:val="24"/>
        </w:rPr>
        <w:t xml:space="preserve"> feature at Pearson will grant you access to </w:t>
      </w:r>
      <w:r w:rsidR="00DE037B">
        <w:rPr>
          <w:i/>
          <w:spacing w:val="-3"/>
          <w:szCs w:val="24"/>
        </w:rPr>
        <w:t xml:space="preserve">the </w:t>
      </w:r>
      <w:r w:rsidR="00E22001">
        <w:rPr>
          <w:i/>
          <w:spacing w:val="-3"/>
          <w:szCs w:val="24"/>
        </w:rPr>
        <w:t>Integrated C</w:t>
      </w:r>
      <w:r w:rsidR="00DE037B">
        <w:rPr>
          <w:i/>
          <w:spacing w:val="-3"/>
          <w:szCs w:val="24"/>
        </w:rPr>
        <w:t>ampaigns in Action</w:t>
      </w:r>
      <w:r w:rsidR="00E22001">
        <w:rPr>
          <w:i/>
          <w:spacing w:val="-3"/>
          <w:szCs w:val="24"/>
        </w:rPr>
        <w:t xml:space="preserve"> within the Instructor’s R</w:t>
      </w:r>
      <w:r w:rsidR="00C07748">
        <w:rPr>
          <w:i/>
          <w:spacing w:val="-3"/>
          <w:szCs w:val="24"/>
        </w:rPr>
        <w:t>esource section</w:t>
      </w:r>
      <w:r w:rsidR="00DE037B">
        <w:rPr>
          <w:i/>
          <w:spacing w:val="-3"/>
          <w:szCs w:val="24"/>
        </w:rPr>
        <w:t>.</w:t>
      </w:r>
    </w:p>
    <w:p w14:paraId="1A993EE0" w14:textId="77777777" w:rsidR="004D6A16" w:rsidRPr="0011404A" w:rsidRDefault="004D6A16" w:rsidP="002B27BC">
      <w:pPr>
        <w:tabs>
          <w:tab w:val="left" w:pos="-720"/>
        </w:tabs>
        <w:suppressAutoHyphens/>
        <w:spacing w:line="240" w:lineRule="atLeast"/>
        <w:jc w:val="both"/>
        <w:rPr>
          <w:i/>
          <w:spacing w:val="-3"/>
        </w:rPr>
      </w:pPr>
    </w:p>
    <w:p w14:paraId="040DE6A7" w14:textId="77777777" w:rsidR="00E04F56" w:rsidRDefault="00E04F56" w:rsidP="002B27BC">
      <w:pPr>
        <w:tabs>
          <w:tab w:val="left" w:pos="-720"/>
        </w:tabs>
        <w:suppressAutoHyphens/>
        <w:spacing w:line="240" w:lineRule="atLeast"/>
        <w:jc w:val="both"/>
        <w:rPr>
          <w:i/>
          <w:spacing w:val="-3"/>
        </w:rPr>
      </w:pPr>
      <w:r>
        <w:rPr>
          <w:i/>
          <w:spacing w:val="-3"/>
        </w:rPr>
        <w:t>The authors’ blog for professors and students may be found at:</w:t>
      </w:r>
    </w:p>
    <w:p w14:paraId="24564EE4" w14:textId="77777777" w:rsidR="00E04F56" w:rsidRDefault="00E04F56" w:rsidP="002B27BC">
      <w:pPr>
        <w:tabs>
          <w:tab w:val="left" w:pos="-720"/>
        </w:tabs>
        <w:suppressAutoHyphens/>
        <w:spacing w:line="240" w:lineRule="atLeast"/>
        <w:jc w:val="both"/>
        <w:rPr>
          <w:i/>
          <w:spacing w:val="-3"/>
        </w:rPr>
      </w:pPr>
    </w:p>
    <w:p w14:paraId="1E1D397A" w14:textId="77777777" w:rsidR="00E04F56" w:rsidRDefault="00DC13B6" w:rsidP="002B27BC">
      <w:pPr>
        <w:tabs>
          <w:tab w:val="left" w:pos="-720"/>
        </w:tabs>
        <w:suppressAutoHyphens/>
        <w:spacing w:line="240" w:lineRule="atLeast"/>
        <w:jc w:val="both"/>
        <w:rPr>
          <w:spacing w:val="-3"/>
        </w:rPr>
      </w:pPr>
      <w:hyperlink r:id="rId8" w:history="1">
        <w:r w:rsidR="00F75F5E" w:rsidRPr="00B5613E">
          <w:rPr>
            <w:rStyle w:val="Hyperlink"/>
            <w:spacing w:val="-3"/>
          </w:rPr>
          <w:t>http://blogclowbaack.net/</w:t>
        </w:r>
      </w:hyperlink>
    </w:p>
    <w:p w14:paraId="6232BD15" w14:textId="77777777" w:rsidR="00E04F56" w:rsidRDefault="00E04F56" w:rsidP="002B27BC">
      <w:pPr>
        <w:tabs>
          <w:tab w:val="left" w:pos="-720"/>
        </w:tabs>
        <w:suppressAutoHyphens/>
        <w:spacing w:line="240" w:lineRule="atLeast"/>
        <w:jc w:val="both"/>
        <w:rPr>
          <w:i/>
          <w:spacing w:val="-3"/>
        </w:rPr>
      </w:pPr>
    </w:p>
    <w:p w14:paraId="4F8CBE92" w14:textId="77777777" w:rsidR="004D6A16" w:rsidRDefault="00E22001" w:rsidP="002B27BC">
      <w:pPr>
        <w:tabs>
          <w:tab w:val="left" w:pos="-720"/>
        </w:tabs>
        <w:suppressAutoHyphens/>
        <w:spacing w:line="240" w:lineRule="atLeast"/>
        <w:jc w:val="both"/>
        <w:rPr>
          <w:i/>
          <w:spacing w:val="-3"/>
        </w:rPr>
      </w:pPr>
      <w:r>
        <w:rPr>
          <w:i/>
          <w:spacing w:val="-3"/>
        </w:rPr>
        <w:t>Both methods contain</w:t>
      </w:r>
      <w:r w:rsidR="006F7792">
        <w:rPr>
          <w:i/>
          <w:spacing w:val="-3"/>
        </w:rPr>
        <w:t xml:space="preserve"> actual print materials produced for the campaign. Broadcasts material such as video ads, TV ads, and radio ads </w:t>
      </w:r>
      <w:r>
        <w:rPr>
          <w:i/>
          <w:spacing w:val="-3"/>
        </w:rPr>
        <w:t>are</w:t>
      </w:r>
      <w:r w:rsidR="006F7792">
        <w:rPr>
          <w:i/>
          <w:spacing w:val="-3"/>
        </w:rPr>
        <w:t xml:space="preserve"> embedded using YouTube and Pearson servers. </w:t>
      </w:r>
    </w:p>
    <w:p w14:paraId="6577CF1D" w14:textId="77777777" w:rsidR="00E22001" w:rsidRPr="0011404A" w:rsidRDefault="00E22001" w:rsidP="002B27BC">
      <w:pPr>
        <w:tabs>
          <w:tab w:val="left" w:pos="-720"/>
        </w:tabs>
        <w:suppressAutoHyphens/>
        <w:spacing w:line="240" w:lineRule="atLeast"/>
        <w:jc w:val="both"/>
        <w:rPr>
          <w:i/>
          <w:spacing w:val="-3"/>
        </w:rPr>
      </w:pPr>
    </w:p>
    <w:p w14:paraId="405170D7" w14:textId="77777777" w:rsidR="00E22001" w:rsidRPr="0011404A" w:rsidRDefault="002B27BC" w:rsidP="00E22001">
      <w:pPr>
        <w:tabs>
          <w:tab w:val="left" w:pos="-720"/>
        </w:tabs>
        <w:suppressAutoHyphens/>
        <w:spacing w:line="240" w:lineRule="atLeast"/>
        <w:jc w:val="both"/>
        <w:rPr>
          <w:i/>
          <w:spacing w:val="-3"/>
        </w:rPr>
      </w:pPr>
      <w:r w:rsidRPr="0011404A">
        <w:rPr>
          <w:i/>
          <w:spacing w:val="-3"/>
        </w:rPr>
        <w:t>These features bring to life the exciting process of building integrated advertising and marketing campaigns.</w:t>
      </w:r>
      <w:r w:rsidR="00E22001" w:rsidRPr="00E22001">
        <w:rPr>
          <w:i/>
          <w:spacing w:val="-3"/>
        </w:rPr>
        <w:t xml:space="preserve"> </w:t>
      </w:r>
      <w:r w:rsidR="00E22001">
        <w:rPr>
          <w:i/>
          <w:spacing w:val="-3"/>
        </w:rPr>
        <w:t>Most important</w:t>
      </w:r>
      <w:r w:rsidR="00E22001" w:rsidRPr="0011404A">
        <w:rPr>
          <w:i/>
          <w:spacing w:val="-3"/>
        </w:rPr>
        <w:t xml:space="preserve">, </w:t>
      </w:r>
      <w:r w:rsidR="00E22001">
        <w:rPr>
          <w:i/>
          <w:spacing w:val="-3"/>
        </w:rPr>
        <w:t xml:space="preserve">you </w:t>
      </w:r>
      <w:r w:rsidR="00E22001" w:rsidRPr="0011404A">
        <w:rPr>
          <w:i/>
          <w:spacing w:val="-3"/>
        </w:rPr>
        <w:t>will have</w:t>
      </w:r>
      <w:r w:rsidR="00E22001">
        <w:rPr>
          <w:i/>
          <w:spacing w:val="-3"/>
        </w:rPr>
        <w:t xml:space="preserve"> access to</w:t>
      </w:r>
      <w:r w:rsidR="00E22001" w:rsidRPr="0011404A">
        <w:rPr>
          <w:i/>
          <w:spacing w:val="-3"/>
        </w:rPr>
        <w:t xml:space="preserve"> insights and background </w:t>
      </w:r>
      <w:r w:rsidR="00E22001">
        <w:rPr>
          <w:i/>
          <w:spacing w:val="-3"/>
        </w:rPr>
        <w:t xml:space="preserve">information </w:t>
      </w:r>
      <w:r w:rsidR="00E22001" w:rsidRPr="0011404A">
        <w:rPr>
          <w:i/>
          <w:spacing w:val="-3"/>
        </w:rPr>
        <w:t>from the agen</w:t>
      </w:r>
      <w:r w:rsidR="00E22001">
        <w:rPr>
          <w:i/>
          <w:spacing w:val="-3"/>
        </w:rPr>
        <w:t>cies and the companies involved in how the campaigns were created.</w:t>
      </w:r>
    </w:p>
    <w:p w14:paraId="0F62B1C3" w14:textId="77777777" w:rsidR="002B27BC" w:rsidRPr="0011404A" w:rsidRDefault="002B27BC" w:rsidP="002B27BC">
      <w:pPr>
        <w:tabs>
          <w:tab w:val="left" w:pos="-720"/>
        </w:tabs>
        <w:suppressAutoHyphens/>
        <w:spacing w:line="240" w:lineRule="atLeast"/>
        <w:jc w:val="both"/>
        <w:rPr>
          <w:i/>
          <w:spacing w:val="-3"/>
        </w:rPr>
      </w:pPr>
    </w:p>
    <w:p w14:paraId="584A4E85" w14:textId="77777777" w:rsidR="004D6A16" w:rsidRDefault="004D6A16">
      <w:pPr>
        <w:tabs>
          <w:tab w:val="left" w:pos="-720"/>
        </w:tabs>
        <w:suppressAutoHyphens/>
        <w:spacing w:line="240" w:lineRule="atLeast"/>
        <w:jc w:val="both"/>
        <w:rPr>
          <w:spacing w:val="-3"/>
        </w:rPr>
      </w:pPr>
    </w:p>
    <w:p w14:paraId="35B32580" w14:textId="77777777" w:rsidR="00F11683" w:rsidRDefault="00F11683">
      <w:pPr>
        <w:pStyle w:val="Heading6"/>
        <w:rPr>
          <w:b/>
          <w:bCs/>
          <w:sz w:val="28"/>
        </w:rPr>
      </w:pPr>
      <w:r>
        <w:rPr>
          <w:b/>
          <w:bCs/>
          <w:sz w:val="28"/>
        </w:rPr>
        <w:t xml:space="preserve">IMPLICATIONS FOR MARKETING ACCOUNT EXECUTIVES </w:t>
      </w:r>
    </w:p>
    <w:p w14:paraId="34B26988" w14:textId="77777777" w:rsidR="00F11683" w:rsidRDefault="00F11683">
      <w:pPr>
        <w:tabs>
          <w:tab w:val="left" w:pos="-720"/>
        </w:tabs>
        <w:suppressAutoHyphens/>
        <w:spacing w:line="240" w:lineRule="atLeast"/>
        <w:jc w:val="both"/>
        <w:rPr>
          <w:spacing w:val="-3"/>
        </w:rPr>
      </w:pPr>
    </w:p>
    <w:p w14:paraId="3B874B91" w14:textId="77777777" w:rsidR="00F11683" w:rsidRDefault="00F11683">
      <w:pPr>
        <w:tabs>
          <w:tab w:val="left" w:pos="-720"/>
        </w:tabs>
        <w:suppressAutoHyphens/>
        <w:spacing w:line="240" w:lineRule="atLeast"/>
        <w:jc w:val="both"/>
        <w:rPr>
          <w:b/>
          <w:spacing w:val="-3"/>
        </w:rPr>
      </w:pPr>
      <w:r>
        <w:rPr>
          <w:b/>
          <w:spacing w:val="-3"/>
        </w:rPr>
        <w:t>(Note to professors -- these materials are not in the text. They provide a method for you to summarize the chapter in a different way)</w:t>
      </w:r>
    </w:p>
    <w:p w14:paraId="506AC640" w14:textId="77777777" w:rsidR="00F11683" w:rsidRDefault="00F11683">
      <w:pPr>
        <w:tabs>
          <w:tab w:val="left" w:pos="-720"/>
        </w:tabs>
        <w:suppressAutoHyphens/>
        <w:spacing w:line="240" w:lineRule="atLeast"/>
        <w:jc w:val="both"/>
        <w:rPr>
          <w:spacing w:val="-3"/>
        </w:rPr>
      </w:pPr>
    </w:p>
    <w:p w14:paraId="2B447784" w14:textId="77777777" w:rsidR="00F11683" w:rsidRDefault="00F11683">
      <w:pPr>
        <w:tabs>
          <w:tab w:val="left" w:pos="-720"/>
        </w:tabs>
        <w:suppressAutoHyphens/>
        <w:spacing w:line="240" w:lineRule="atLeast"/>
        <w:jc w:val="both"/>
        <w:rPr>
          <w:spacing w:val="-3"/>
        </w:rPr>
      </w:pPr>
      <w:r>
        <w:rPr>
          <w:spacing w:val="-3"/>
        </w:rPr>
        <w:t>Describe the role of marketing account executive to students. This individual is in charge of the connection between an advertising agency and a client company. Review the following ideas:</w:t>
      </w:r>
    </w:p>
    <w:p w14:paraId="7CA9DCDD" w14:textId="77777777" w:rsidR="00F83B7D" w:rsidRDefault="00F83B7D">
      <w:pPr>
        <w:tabs>
          <w:tab w:val="left" w:pos="-720"/>
        </w:tabs>
        <w:suppressAutoHyphens/>
        <w:spacing w:line="240" w:lineRule="atLeast"/>
        <w:jc w:val="both"/>
        <w:rPr>
          <w:spacing w:val="-3"/>
        </w:rPr>
      </w:pPr>
    </w:p>
    <w:p w14:paraId="1B8B094B" w14:textId="77777777" w:rsidR="00F11683" w:rsidRDefault="00F11683">
      <w:pPr>
        <w:tabs>
          <w:tab w:val="left" w:pos="-720"/>
        </w:tabs>
        <w:suppressAutoHyphens/>
        <w:spacing w:line="240" w:lineRule="atLeast"/>
        <w:jc w:val="both"/>
        <w:rPr>
          <w:spacing w:val="-3"/>
        </w:rPr>
      </w:pPr>
      <w:r>
        <w:rPr>
          <w:spacing w:val="-3"/>
        </w:rPr>
        <w:t>Account executives are going to be asked to justify how marketing funds are being spent. Therefore, three things are important:</w:t>
      </w:r>
    </w:p>
    <w:p w14:paraId="3FF0313A" w14:textId="77777777" w:rsidR="00F11683" w:rsidRDefault="00F11683">
      <w:pPr>
        <w:tabs>
          <w:tab w:val="left" w:pos="-720"/>
        </w:tabs>
        <w:suppressAutoHyphens/>
        <w:spacing w:line="240" w:lineRule="atLeast"/>
        <w:jc w:val="both"/>
        <w:rPr>
          <w:spacing w:val="-3"/>
        </w:rPr>
      </w:pPr>
    </w:p>
    <w:p w14:paraId="7C9D53A3" w14:textId="77777777" w:rsidR="00F11683" w:rsidRDefault="00F11683">
      <w:pPr>
        <w:numPr>
          <w:ilvl w:val="0"/>
          <w:numId w:val="27"/>
        </w:numPr>
        <w:tabs>
          <w:tab w:val="left" w:pos="-720"/>
        </w:tabs>
        <w:suppressAutoHyphens/>
        <w:spacing w:line="240" w:lineRule="atLeast"/>
        <w:jc w:val="both"/>
        <w:rPr>
          <w:spacing w:val="-3"/>
        </w:rPr>
      </w:pPr>
      <w:r>
        <w:rPr>
          <w:spacing w:val="-3"/>
        </w:rPr>
        <w:t>Make sure that all marketing efforts focus on an integrated theme.</w:t>
      </w:r>
    </w:p>
    <w:p w14:paraId="3A9E7EB0" w14:textId="77777777" w:rsidR="00F11683" w:rsidRDefault="00F11683">
      <w:pPr>
        <w:numPr>
          <w:ilvl w:val="0"/>
          <w:numId w:val="27"/>
        </w:numPr>
        <w:tabs>
          <w:tab w:val="left" w:pos="-720"/>
        </w:tabs>
        <w:suppressAutoHyphens/>
        <w:spacing w:line="240" w:lineRule="atLeast"/>
        <w:jc w:val="both"/>
        <w:rPr>
          <w:spacing w:val="-3"/>
        </w:rPr>
      </w:pPr>
      <w:r>
        <w:rPr>
          <w:spacing w:val="-3"/>
        </w:rPr>
        <w:t>Establish clear-cut marketing objectives in the area of communication.</w:t>
      </w:r>
    </w:p>
    <w:p w14:paraId="6D6F041F" w14:textId="77777777" w:rsidR="00F11683" w:rsidRDefault="00F11683">
      <w:pPr>
        <w:numPr>
          <w:ilvl w:val="0"/>
          <w:numId w:val="27"/>
        </w:numPr>
        <w:tabs>
          <w:tab w:val="left" w:pos="-720"/>
        </w:tabs>
        <w:suppressAutoHyphens/>
        <w:spacing w:line="240" w:lineRule="atLeast"/>
        <w:jc w:val="both"/>
        <w:rPr>
          <w:spacing w:val="-3"/>
        </w:rPr>
      </w:pPr>
      <w:r>
        <w:rPr>
          <w:spacing w:val="-3"/>
        </w:rPr>
        <w:t>Recognize the difference between short-term outcomes (immediate sales, coupon redemptions, Internet “hits”) and longer-term brand equity and company image issues. Both are vital components in the marketing success of a firm over time.</w:t>
      </w:r>
    </w:p>
    <w:p w14:paraId="56FDFF76" w14:textId="77777777" w:rsidR="0011404A" w:rsidRDefault="0011404A">
      <w:pPr>
        <w:tabs>
          <w:tab w:val="left" w:pos="-720"/>
        </w:tabs>
        <w:suppressAutoHyphens/>
        <w:spacing w:line="240" w:lineRule="atLeast"/>
        <w:jc w:val="both"/>
        <w:rPr>
          <w:spacing w:val="-3"/>
        </w:rPr>
      </w:pPr>
    </w:p>
    <w:p w14:paraId="693E48C7" w14:textId="77777777" w:rsidR="00F11683" w:rsidRDefault="00F11683">
      <w:pPr>
        <w:tabs>
          <w:tab w:val="left" w:pos="-720"/>
        </w:tabs>
        <w:suppressAutoHyphens/>
        <w:spacing w:line="240" w:lineRule="atLeast"/>
        <w:jc w:val="both"/>
        <w:rPr>
          <w:spacing w:val="-3"/>
        </w:rPr>
      </w:pPr>
      <w:r>
        <w:rPr>
          <w:spacing w:val="-3"/>
        </w:rPr>
        <w:t>Remember that because account executives are being held accountable, they also tend to hold more power. Effective use of this power would include:</w:t>
      </w:r>
    </w:p>
    <w:p w14:paraId="157ADE40" w14:textId="77777777" w:rsidR="00F11683" w:rsidRDefault="00F11683">
      <w:pPr>
        <w:tabs>
          <w:tab w:val="left" w:pos="-720"/>
        </w:tabs>
        <w:suppressAutoHyphens/>
        <w:spacing w:line="240" w:lineRule="atLeast"/>
        <w:jc w:val="both"/>
        <w:rPr>
          <w:spacing w:val="-3"/>
        </w:rPr>
      </w:pPr>
    </w:p>
    <w:p w14:paraId="25ACFC91" w14:textId="77777777" w:rsidR="00F11683" w:rsidRDefault="00F11683">
      <w:pPr>
        <w:numPr>
          <w:ilvl w:val="0"/>
          <w:numId w:val="28"/>
        </w:numPr>
        <w:tabs>
          <w:tab w:val="left" w:pos="-720"/>
        </w:tabs>
        <w:suppressAutoHyphens/>
        <w:spacing w:line="240" w:lineRule="atLeast"/>
        <w:jc w:val="both"/>
        <w:rPr>
          <w:spacing w:val="-3"/>
        </w:rPr>
      </w:pPr>
      <w:r>
        <w:rPr>
          <w:spacing w:val="-3"/>
        </w:rPr>
        <w:t xml:space="preserve">Careful selection of </w:t>
      </w:r>
      <w:proofErr w:type="spellStart"/>
      <w:r>
        <w:rPr>
          <w:spacing w:val="-3"/>
        </w:rPr>
        <w:t>creatives</w:t>
      </w:r>
      <w:proofErr w:type="spellEnd"/>
      <w:r>
        <w:rPr>
          <w:spacing w:val="-3"/>
        </w:rPr>
        <w:t xml:space="preserve"> who will stay focused on company themes, objectives, and desired outcomes.</w:t>
      </w:r>
    </w:p>
    <w:p w14:paraId="78620CCE" w14:textId="77777777" w:rsidR="00F11683" w:rsidRDefault="00F11683">
      <w:pPr>
        <w:numPr>
          <w:ilvl w:val="0"/>
          <w:numId w:val="28"/>
        </w:numPr>
        <w:tabs>
          <w:tab w:val="left" w:pos="-720"/>
        </w:tabs>
        <w:suppressAutoHyphens/>
        <w:spacing w:line="240" w:lineRule="atLeast"/>
        <w:jc w:val="both"/>
        <w:rPr>
          <w:spacing w:val="-3"/>
        </w:rPr>
      </w:pPr>
      <w:r>
        <w:rPr>
          <w:spacing w:val="-3"/>
        </w:rPr>
        <w:t>Realistic expectations when campaigns are designed, so that they don’t “oversell” anticipated outcomes.</w:t>
      </w:r>
    </w:p>
    <w:p w14:paraId="64923BA3" w14:textId="77777777" w:rsidR="00F11683" w:rsidRDefault="00F11683">
      <w:pPr>
        <w:numPr>
          <w:ilvl w:val="0"/>
          <w:numId w:val="28"/>
        </w:numPr>
        <w:tabs>
          <w:tab w:val="left" w:pos="-720"/>
        </w:tabs>
        <w:suppressAutoHyphens/>
        <w:spacing w:line="240" w:lineRule="atLeast"/>
        <w:jc w:val="both"/>
        <w:rPr>
          <w:spacing w:val="-3"/>
        </w:rPr>
      </w:pPr>
      <w:r>
        <w:rPr>
          <w:spacing w:val="-3"/>
        </w:rPr>
        <w:t>Precisely tuned measurement instruments, which provide clear information regarding success and failure rates for individual marketing communications campaigns.</w:t>
      </w:r>
    </w:p>
    <w:p w14:paraId="5906BF58" w14:textId="77777777" w:rsidR="00F11683" w:rsidRDefault="00F11683">
      <w:pPr>
        <w:tabs>
          <w:tab w:val="left" w:pos="-720"/>
        </w:tabs>
        <w:suppressAutoHyphens/>
        <w:spacing w:line="240" w:lineRule="atLeast"/>
        <w:jc w:val="both"/>
        <w:rPr>
          <w:spacing w:val="-3"/>
        </w:rPr>
      </w:pPr>
    </w:p>
    <w:p w14:paraId="72E778B8" w14:textId="77777777" w:rsidR="00F11683" w:rsidRDefault="00F11683">
      <w:pPr>
        <w:tabs>
          <w:tab w:val="left" w:pos="-720"/>
        </w:tabs>
        <w:suppressAutoHyphens/>
        <w:spacing w:line="240" w:lineRule="atLeast"/>
        <w:jc w:val="both"/>
        <w:rPr>
          <w:spacing w:val="-3"/>
        </w:rPr>
      </w:pPr>
      <w:r>
        <w:rPr>
          <w:spacing w:val="-3"/>
        </w:rPr>
        <w:t>Account executives should be reminded of several points from the communications model:</w:t>
      </w:r>
    </w:p>
    <w:p w14:paraId="350F1E4F" w14:textId="77777777" w:rsidR="00F11683" w:rsidRDefault="00F11683">
      <w:pPr>
        <w:tabs>
          <w:tab w:val="left" w:pos="-720"/>
        </w:tabs>
        <w:suppressAutoHyphens/>
        <w:spacing w:line="240" w:lineRule="atLeast"/>
        <w:jc w:val="both"/>
        <w:rPr>
          <w:spacing w:val="-3"/>
        </w:rPr>
      </w:pPr>
    </w:p>
    <w:p w14:paraId="200A9318" w14:textId="77777777" w:rsidR="00F11683" w:rsidRDefault="00F11683">
      <w:pPr>
        <w:numPr>
          <w:ilvl w:val="0"/>
          <w:numId w:val="29"/>
        </w:numPr>
        <w:tabs>
          <w:tab w:val="left" w:pos="-720"/>
        </w:tabs>
        <w:suppressAutoHyphens/>
        <w:spacing w:line="240" w:lineRule="atLeast"/>
        <w:jc w:val="both"/>
        <w:rPr>
          <w:spacing w:val="-3"/>
        </w:rPr>
      </w:pPr>
      <w:r>
        <w:rPr>
          <w:spacing w:val="-3"/>
        </w:rPr>
        <w:t>How the communications process works.</w:t>
      </w:r>
    </w:p>
    <w:p w14:paraId="50B9C3C1" w14:textId="77777777" w:rsidR="00F11683" w:rsidRDefault="00F11683">
      <w:pPr>
        <w:numPr>
          <w:ilvl w:val="0"/>
          <w:numId w:val="29"/>
        </w:numPr>
        <w:tabs>
          <w:tab w:val="left" w:pos="-720"/>
        </w:tabs>
        <w:suppressAutoHyphens/>
        <w:spacing w:line="240" w:lineRule="atLeast"/>
        <w:jc w:val="both"/>
        <w:rPr>
          <w:spacing w:val="-3"/>
        </w:rPr>
      </w:pPr>
      <w:r>
        <w:rPr>
          <w:spacing w:val="-3"/>
        </w:rPr>
        <w:t>What can go wrong (clutter, poor media selection, etc.).</w:t>
      </w:r>
    </w:p>
    <w:p w14:paraId="01979A42" w14:textId="77777777" w:rsidR="00F11683" w:rsidRDefault="00F11683">
      <w:pPr>
        <w:numPr>
          <w:ilvl w:val="0"/>
          <w:numId w:val="29"/>
        </w:numPr>
        <w:tabs>
          <w:tab w:val="left" w:pos="-720"/>
        </w:tabs>
        <w:suppressAutoHyphens/>
        <w:spacing w:line="240" w:lineRule="atLeast"/>
        <w:jc w:val="both"/>
        <w:rPr>
          <w:spacing w:val="-3"/>
        </w:rPr>
      </w:pPr>
      <w:r>
        <w:rPr>
          <w:spacing w:val="-3"/>
        </w:rPr>
        <w:t>Ways to overcome clutter and send a clear, coherent message to all concerned.</w:t>
      </w:r>
    </w:p>
    <w:p w14:paraId="300592F8" w14:textId="77777777" w:rsidR="00F11683" w:rsidRDefault="00F11683">
      <w:pPr>
        <w:tabs>
          <w:tab w:val="left" w:pos="-720"/>
        </w:tabs>
        <w:suppressAutoHyphens/>
        <w:spacing w:line="240" w:lineRule="atLeast"/>
        <w:jc w:val="both"/>
        <w:rPr>
          <w:spacing w:val="-3"/>
        </w:rPr>
      </w:pPr>
    </w:p>
    <w:p w14:paraId="60E40863" w14:textId="77777777" w:rsidR="00B87B80" w:rsidRDefault="00B87B80">
      <w:pPr>
        <w:tabs>
          <w:tab w:val="left" w:pos="-720"/>
        </w:tabs>
        <w:suppressAutoHyphens/>
        <w:spacing w:line="240" w:lineRule="atLeast"/>
        <w:jc w:val="both"/>
        <w:rPr>
          <w:spacing w:val="-3"/>
        </w:rPr>
      </w:pPr>
      <w:r>
        <w:rPr>
          <w:spacing w:val="-3"/>
        </w:rPr>
        <w:t>Account executives must be aware of the technologies and alternative media available for sending and receiving messages. These include:</w:t>
      </w:r>
    </w:p>
    <w:p w14:paraId="2722B092" w14:textId="77777777" w:rsidR="00B87B80" w:rsidRDefault="00B87B80">
      <w:pPr>
        <w:tabs>
          <w:tab w:val="left" w:pos="-720"/>
        </w:tabs>
        <w:suppressAutoHyphens/>
        <w:spacing w:line="240" w:lineRule="atLeast"/>
        <w:jc w:val="both"/>
        <w:rPr>
          <w:spacing w:val="-3"/>
        </w:rPr>
      </w:pPr>
    </w:p>
    <w:p w14:paraId="78DC90BA" w14:textId="77777777" w:rsidR="00B87B80" w:rsidRDefault="00B87B80" w:rsidP="00B87B80">
      <w:pPr>
        <w:numPr>
          <w:ilvl w:val="0"/>
          <w:numId w:val="33"/>
        </w:numPr>
        <w:tabs>
          <w:tab w:val="left" w:pos="-720"/>
        </w:tabs>
        <w:suppressAutoHyphens/>
        <w:spacing w:line="240" w:lineRule="atLeast"/>
        <w:jc w:val="both"/>
        <w:rPr>
          <w:spacing w:val="-3"/>
        </w:rPr>
      </w:pPr>
      <w:r>
        <w:rPr>
          <w:spacing w:val="-3"/>
        </w:rPr>
        <w:t>Social networks</w:t>
      </w:r>
    </w:p>
    <w:p w14:paraId="40A9188C" w14:textId="77777777" w:rsidR="00B87B80" w:rsidRDefault="00B87B80" w:rsidP="00B87B80">
      <w:pPr>
        <w:numPr>
          <w:ilvl w:val="0"/>
          <w:numId w:val="33"/>
        </w:numPr>
        <w:tabs>
          <w:tab w:val="left" w:pos="-720"/>
        </w:tabs>
        <w:suppressAutoHyphens/>
        <w:spacing w:line="240" w:lineRule="atLeast"/>
        <w:jc w:val="both"/>
        <w:rPr>
          <w:spacing w:val="-3"/>
        </w:rPr>
      </w:pPr>
      <w:r>
        <w:rPr>
          <w:spacing w:val="-3"/>
        </w:rPr>
        <w:t>Blogs</w:t>
      </w:r>
    </w:p>
    <w:p w14:paraId="321F78C5" w14:textId="77777777" w:rsidR="00B87B80" w:rsidRDefault="00B87B80" w:rsidP="00B87B80">
      <w:pPr>
        <w:numPr>
          <w:ilvl w:val="0"/>
          <w:numId w:val="33"/>
        </w:numPr>
        <w:tabs>
          <w:tab w:val="left" w:pos="-720"/>
        </w:tabs>
        <w:suppressAutoHyphens/>
        <w:spacing w:line="240" w:lineRule="atLeast"/>
        <w:jc w:val="both"/>
        <w:rPr>
          <w:spacing w:val="-3"/>
        </w:rPr>
      </w:pPr>
      <w:r>
        <w:rPr>
          <w:spacing w:val="-3"/>
        </w:rPr>
        <w:t>Buzz marketing</w:t>
      </w:r>
    </w:p>
    <w:p w14:paraId="7C68E319" w14:textId="77777777" w:rsidR="00B87B80" w:rsidRDefault="00B87B80" w:rsidP="00B87B80">
      <w:pPr>
        <w:numPr>
          <w:ilvl w:val="0"/>
          <w:numId w:val="33"/>
        </w:numPr>
        <w:tabs>
          <w:tab w:val="left" w:pos="-720"/>
        </w:tabs>
        <w:suppressAutoHyphens/>
        <w:spacing w:line="240" w:lineRule="atLeast"/>
        <w:jc w:val="both"/>
        <w:rPr>
          <w:spacing w:val="-3"/>
        </w:rPr>
      </w:pPr>
      <w:r>
        <w:rPr>
          <w:spacing w:val="-3"/>
        </w:rPr>
        <w:t>Guerilla marketing</w:t>
      </w:r>
    </w:p>
    <w:p w14:paraId="5EDD2580" w14:textId="77777777" w:rsidR="00B87B80" w:rsidRDefault="00B87B80" w:rsidP="00B87B80">
      <w:pPr>
        <w:numPr>
          <w:ilvl w:val="0"/>
          <w:numId w:val="33"/>
        </w:numPr>
        <w:tabs>
          <w:tab w:val="left" w:pos="-720"/>
        </w:tabs>
        <w:suppressAutoHyphens/>
        <w:spacing w:line="240" w:lineRule="atLeast"/>
        <w:jc w:val="both"/>
        <w:rPr>
          <w:spacing w:val="-3"/>
        </w:rPr>
      </w:pPr>
      <w:r>
        <w:rPr>
          <w:spacing w:val="-3"/>
        </w:rPr>
        <w:t>Lifestyle marketing</w:t>
      </w:r>
    </w:p>
    <w:p w14:paraId="64F47D3C" w14:textId="77777777" w:rsidR="00B87B80" w:rsidRDefault="00B87B80" w:rsidP="00B87B80">
      <w:pPr>
        <w:tabs>
          <w:tab w:val="left" w:pos="-720"/>
        </w:tabs>
        <w:suppressAutoHyphens/>
        <w:spacing w:line="240" w:lineRule="atLeast"/>
        <w:ind w:left="1440"/>
        <w:jc w:val="both"/>
        <w:rPr>
          <w:spacing w:val="-3"/>
        </w:rPr>
      </w:pPr>
    </w:p>
    <w:p w14:paraId="1275498E" w14:textId="77777777" w:rsidR="00F11683" w:rsidRDefault="00F11683">
      <w:pPr>
        <w:tabs>
          <w:tab w:val="left" w:pos="-720"/>
        </w:tabs>
        <w:suppressAutoHyphens/>
        <w:spacing w:line="240" w:lineRule="atLeast"/>
        <w:jc w:val="both"/>
        <w:rPr>
          <w:spacing w:val="-3"/>
        </w:rPr>
      </w:pPr>
      <w:r>
        <w:rPr>
          <w:spacing w:val="-3"/>
        </w:rPr>
        <w:t>Account executives must utilize the total IMC approach.</w:t>
      </w:r>
    </w:p>
    <w:p w14:paraId="38938F7F" w14:textId="77777777" w:rsidR="00304CFC" w:rsidRDefault="00304CFC">
      <w:pPr>
        <w:tabs>
          <w:tab w:val="left" w:pos="-720"/>
        </w:tabs>
        <w:suppressAutoHyphens/>
        <w:spacing w:line="240" w:lineRule="atLeast"/>
        <w:jc w:val="both"/>
        <w:rPr>
          <w:spacing w:val="-3"/>
        </w:rPr>
      </w:pPr>
    </w:p>
    <w:p w14:paraId="0FF4DCD9"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Note that it is a building process that begins with an effective overall marketing plan.</w:t>
      </w:r>
    </w:p>
    <w:p w14:paraId="3FC91EEA"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Conceptualize advertising as part of the IMC program, and fit other marketing activities together with ads to construct a more powerful approach to the promotions part of the marketing mix.</w:t>
      </w:r>
    </w:p>
    <w:p w14:paraId="21B3C5AF"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Discover ways to incorporate IMC efforts to make better contacts with those internal to the company (employees, other department heads, management teams, etc.).</w:t>
      </w:r>
    </w:p>
    <w:p w14:paraId="08B399C7"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Wa</w:t>
      </w:r>
      <w:r w:rsidR="00F815B7">
        <w:rPr>
          <w:spacing w:val="-3"/>
        </w:rPr>
        <w:t>tch for shifts in channel power, especially w</w:t>
      </w:r>
      <w:r>
        <w:rPr>
          <w:spacing w:val="-3"/>
        </w:rPr>
        <w:t xml:space="preserve">hen customers have clearly established the ability to make decisions by seeking out information on their own (through Web sites, personal visits, responses to advertisements, and so forth). </w:t>
      </w:r>
    </w:p>
    <w:p w14:paraId="6D1F1A8B"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The account executive must rethink methods to reach consumers in ways which keep the company at the forefront as they make purchase decisions.</w:t>
      </w:r>
    </w:p>
    <w:p w14:paraId="5D4A29A0"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Focus on ways to make an IMC message a global message. This involves keeping a theme intact although adapting that theme to the requisites of individual countries and cultures.</w:t>
      </w:r>
    </w:p>
    <w:p w14:paraId="012BC4F5" w14:textId="77777777" w:rsidR="0013501F" w:rsidRPr="0013501F" w:rsidRDefault="0013501F" w:rsidP="0013501F"/>
    <w:p w14:paraId="072F98B7" w14:textId="77777777" w:rsidR="00F11683" w:rsidRDefault="00F11683">
      <w:pPr>
        <w:pStyle w:val="Heading6"/>
        <w:rPr>
          <w:b/>
          <w:bCs/>
        </w:rPr>
      </w:pPr>
      <w:r>
        <w:rPr>
          <w:b/>
          <w:bCs/>
        </w:rPr>
        <w:t>REVIEW QUESTIONS</w:t>
      </w:r>
    </w:p>
    <w:p w14:paraId="48025051" w14:textId="77777777" w:rsidR="00B87B80" w:rsidRDefault="00B87B80" w:rsidP="00B87B80"/>
    <w:p w14:paraId="1BCFFC5F" w14:textId="77777777" w:rsidR="00F11683" w:rsidRDefault="00133CC0">
      <w:pPr>
        <w:tabs>
          <w:tab w:val="left" w:pos="-720"/>
        </w:tabs>
        <w:suppressAutoHyphens/>
        <w:spacing w:line="240" w:lineRule="atLeast"/>
        <w:jc w:val="both"/>
        <w:rPr>
          <w:b/>
          <w:bCs/>
          <w:spacing w:val="-3"/>
        </w:rPr>
      </w:pPr>
      <w:r>
        <w:rPr>
          <w:b/>
          <w:bCs/>
          <w:spacing w:val="-3"/>
        </w:rPr>
        <w:t>1-1</w:t>
      </w:r>
      <w:r w:rsidR="00F11683">
        <w:rPr>
          <w:b/>
          <w:bCs/>
          <w:spacing w:val="-3"/>
        </w:rPr>
        <w:tab/>
        <w:t xml:space="preserve">Define communication. </w:t>
      </w:r>
      <w:r w:rsidR="0011404A">
        <w:rPr>
          <w:b/>
          <w:bCs/>
          <w:spacing w:val="-3"/>
        </w:rPr>
        <w:t>How</w:t>
      </w:r>
      <w:r w:rsidR="00F11683">
        <w:rPr>
          <w:b/>
          <w:bCs/>
          <w:spacing w:val="-3"/>
        </w:rPr>
        <w:t xml:space="preserve"> does it play a crucial role in </w:t>
      </w:r>
      <w:r w:rsidR="00B87B80">
        <w:rPr>
          <w:b/>
          <w:bCs/>
          <w:spacing w:val="-3"/>
        </w:rPr>
        <w:t xml:space="preserve">marketing and </w:t>
      </w:r>
      <w:r w:rsidR="00B87B80">
        <w:rPr>
          <w:b/>
          <w:bCs/>
          <w:spacing w:val="-3"/>
        </w:rPr>
        <w:tab/>
      </w:r>
      <w:r w:rsidR="00F11683">
        <w:rPr>
          <w:b/>
          <w:bCs/>
          <w:spacing w:val="-3"/>
        </w:rPr>
        <w:t>business?</w:t>
      </w:r>
    </w:p>
    <w:p w14:paraId="15118881" w14:textId="77777777" w:rsidR="00F11683" w:rsidRDefault="00F11683">
      <w:pPr>
        <w:tabs>
          <w:tab w:val="left" w:pos="-720"/>
        </w:tabs>
        <w:suppressAutoHyphens/>
        <w:spacing w:line="240" w:lineRule="atLeast"/>
        <w:jc w:val="both"/>
        <w:rPr>
          <w:spacing w:val="-3"/>
        </w:rPr>
      </w:pPr>
    </w:p>
    <w:p w14:paraId="5CAE74FC" w14:textId="77777777" w:rsidR="00F11683" w:rsidRDefault="00F11683">
      <w:pPr>
        <w:pStyle w:val="BodyTextIndent3"/>
        <w:rPr>
          <w:i w:val="0"/>
          <w:iCs w:val="0"/>
        </w:rPr>
      </w:pPr>
      <w:r>
        <w:rPr>
          <w:i w:val="0"/>
          <w:iCs w:val="0"/>
        </w:rPr>
        <w:t>Communication may be defined as transmitting, receiving, and processing information. It is critical to business because through communication businesses make contact with potential customers and complete transactions.</w:t>
      </w:r>
    </w:p>
    <w:p w14:paraId="2BCAC343" w14:textId="77777777" w:rsidR="00F11683" w:rsidRDefault="00F11683">
      <w:pPr>
        <w:tabs>
          <w:tab w:val="left" w:pos="-720"/>
        </w:tabs>
        <w:suppressAutoHyphens/>
        <w:spacing w:line="240" w:lineRule="atLeast"/>
        <w:jc w:val="both"/>
        <w:rPr>
          <w:spacing w:val="-3"/>
        </w:rPr>
      </w:pPr>
    </w:p>
    <w:p w14:paraId="1CB1A168" w14:textId="77777777" w:rsidR="00F11683" w:rsidRDefault="00133CC0">
      <w:pPr>
        <w:pStyle w:val="BodyText"/>
        <w:tabs>
          <w:tab w:val="clear" w:pos="0"/>
        </w:tabs>
        <w:rPr>
          <w:b/>
          <w:bCs/>
        </w:rPr>
      </w:pPr>
      <w:r>
        <w:rPr>
          <w:b/>
          <w:bCs/>
        </w:rPr>
        <w:t>1-</w:t>
      </w:r>
      <w:r w:rsidR="00593256">
        <w:rPr>
          <w:b/>
          <w:bCs/>
        </w:rPr>
        <w:t>2</w:t>
      </w:r>
      <w:r w:rsidR="00F11683">
        <w:rPr>
          <w:b/>
          <w:bCs/>
        </w:rPr>
        <w:tab/>
        <w:t>What are the parts of an individual communications model?</w:t>
      </w:r>
    </w:p>
    <w:p w14:paraId="6589D1DE" w14:textId="77777777" w:rsidR="00F11683" w:rsidRDefault="00F11683">
      <w:pPr>
        <w:tabs>
          <w:tab w:val="left" w:pos="-720"/>
        </w:tabs>
        <w:suppressAutoHyphens/>
        <w:spacing w:line="240" w:lineRule="atLeast"/>
        <w:jc w:val="both"/>
        <w:rPr>
          <w:spacing w:val="-3"/>
        </w:rPr>
      </w:pPr>
    </w:p>
    <w:p w14:paraId="73452F9A" w14:textId="77777777" w:rsidR="00F11683" w:rsidRDefault="00F11683">
      <w:pPr>
        <w:tabs>
          <w:tab w:val="left" w:pos="-720"/>
        </w:tabs>
        <w:suppressAutoHyphens/>
        <w:spacing w:line="240" w:lineRule="atLeast"/>
        <w:ind w:left="720"/>
        <w:jc w:val="both"/>
        <w:rPr>
          <w:spacing w:val="-3"/>
        </w:rPr>
      </w:pPr>
      <w:r>
        <w:rPr>
          <w:spacing w:val="-3"/>
        </w:rPr>
        <w:t>The parts of the individual human communications model are:</w:t>
      </w:r>
    </w:p>
    <w:p w14:paraId="40400DBF" w14:textId="77777777" w:rsidR="00F11683" w:rsidRDefault="00F11683">
      <w:pPr>
        <w:tabs>
          <w:tab w:val="left" w:pos="-720"/>
        </w:tabs>
        <w:suppressAutoHyphens/>
        <w:spacing w:line="240" w:lineRule="atLeast"/>
        <w:ind w:left="1080" w:hanging="360"/>
        <w:jc w:val="both"/>
        <w:rPr>
          <w:spacing w:val="-3"/>
        </w:rPr>
      </w:pPr>
      <w:r>
        <w:rPr>
          <w:spacing w:val="-3"/>
        </w:rPr>
        <w:t>Senders—the persons or companies sending messages.</w:t>
      </w:r>
    </w:p>
    <w:p w14:paraId="745C3A51" w14:textId="77777777" w:rsidR="00F11683" w:rsidRDefault="00F11683">
      <w:pPr>
        <w:tabs>
          <w:tab w:val="left" w:pos="-720"/>
        </w:tabs>
        <w:suppressAutoHyphens/>
        <w:spacing w:line="240" w:lineRule="atLeast"/>
        <w:ind w:left="1080" w:hanging="360"/>
        <w:jc w:val="both"/>
        <w:rPr>
          <w:spacing w:val="-3"/>
        </w:rPr>
      </w:pPr>
      <w:r>
        <w:rPr>
          <w:spacing w:val="-3"/>
        </w:rPr>
        <w:t>Encoding—transforming an idea to an attention-getting form, such as through an advertise</w:t>
      </w:r>
      <w:r>
        <w:rPr>
          <w:spacing w:val="-3"/>
        </w:rPr>
        <w:softHyphen/>
      </w:r>
      <w:r>
        <w:rPr>
          <w:spacing w:val="-3"/>
        </w:rPr>
        <w:softHyphen/>
        <w:t>ment or personal (e.g., personal selling) medium.</w:t>
      </w:r>
    </w:p>
    <w:p w14:paraId="11361EC7" w14:textId="77777777" w:rsidR="00F11683" w:rsidRDefault="00F11683">
      <w:pPr>
        <w:tabs>
          <w:tab w:val="left" w:pos="-720"/>
        </w:tabs>
        <w:suppressAutoHyphens/>
        <w:spacing w:line="240" w:lineRule="atLeast"/>
        <w:ind w:left="1080" w:hanging="360"/>
        <w:jc w:val="both"/>
        <w:rPr>
          <w:spacing w:val="-3"/>
        </w:rPr>
      </w:pPr>
      <w:r>
        <w:rPr>
          <w:spacing w:val="-3"/>
        </w:rPr>
        <w:t>Transmission devices—occurs when a channel or medium delivers the message through the channel.</w:t>
      </w:r>
    </w:p>
    <w:p w14:paraId="64477AC1" w14:textId="77777777" w:rsidR="00F11683" w:rsidRDefault="00F11683">
      <w:pPr>
        <w:tabs>
          <w:tab w:val="left" w:pos="-720"/>
        </w:tabs>
        <w:suppressAutoHyphens/>
        <w:spacing w:line="240" w:lineRule="atLeast"/>
        <w:ind w:left="1080" w:hanging="360"/>
        <w:jc w:val="both"/>
        <w:rPr>
          <w:spacing w:val="-3"/>
        </w:rPr>
      </w:pPr>
      <w:r>
        <w:rPr>
          <w:spacing w:val="-3"/>
        </w:rPr>
        <w:t xml:space="preserve">Decoding—occurs when the receiver’s senses are touched in some way by the </w:t>
      </w:r>
      <w:r>
        <w:rPr>
          <w:spacing w:val="-3"/>
        </w:rPr>
        <w:lastRenderedPageBreak/>
        <w:t>message.</w:t>
      </w:r>
    </w:p>
    <w:p w14:paraId="253D1C60" w14:textId="77777777" w:rsidR="00F11683" w:rsidRDefault="00F11683">
      <w:pPr>
        <w:pStyle w:val="Heading7"/>
        <w:ind w:left="1080" w:hanging="360"/>
        <w:rPr>
          <w:i w:val="0"/>
          <w:iCs w:val="0"/>
        </w:rPr>
      </w:pPr>
      <w:r>
        <w:rPr>
          <w:i w:val="0"/>
          <w:iCs w:val="0"/>
        </w:rPr>
        <w:t>Receivers—the person who receives the message as encoded by the sender.</w:t>
      </w:r>
    </w:p>
    <w:p w14:paraId="347655AF" w14:textId="77777777" w:rsidR="00D15111" w:rsidRDefault="00D15111">
      <w:pPr>
        <w:tabs>
          <w:tab w:val="left" w:pos="-720"/>
        </w:tabs>
        <w:suppressAutoHyphens/>
        <w:spacing w:line="240" w:lineRule="atLeast"/>
        <w:jc w:val="both"/>
        <w:rPr>
          <w:spacing w:val="-3"/>
        </w:rPr>
      </w:pPr>
    </w:p>
    <w:p w14:paraId="3AC1E700" w14:textId="77777777" w:rsidR="00F11683" w:rsidRDefault="00133CC0">
      <w:pPr>
        <w:tabs>
          <w:tab w:val="left" w:pos="-720"/>
        </w:tabs>
        <w:suppressAutoHyphens/>
        <w:spacing w:line="240" w:lineRule="atLeast"/>
        <w:ind w:left="720" w:hanging="720"/>
        <w:jc w:val="both"/>
        <w:rPr>
          <w:b/>
          <w:bCs/>
          <w:spacing w:val="-3"/>
        </w:rPr>
      </w:pPr>
      <w:r>
        <w:rPr>
          <w:b/>
          <w:bCs/>
          <w:spacing w:val="-3"/>
        </w:rPr>
        <w:t>1-</w:t>
      </w:r>
      <w:r w:rsidR="00593256">
        <w:rPr>
          <w:b/>
          <w:bCs/>
          <w:spacing w:val="-3"/>
        </w:rPr>
        <w:t>3</w:t>
      </w:r>
      <w:r w:rsidR="00F11683">
        <w:rPr>
          <w:b/>
          <w:bCs/>
          <w:spacing w:val="-3"/>
        </w:rPr>
        <w:tab/>
        <w:t>Who are the typical senders in marketing communications? Who are the typical receivers?</w:t>
      </w:r>
    </w:p>
    <w:p w14:paraId="3BC7CF54" w14:textId="77777777" w:rsidR="00F11683" w:rsidRDefault="00F11683">
      <w:pPr>
        <w:tabs>
          <w:tab w:val="left" w:pos="-720"/>
        </w:tabs>
        <w:suppressAutoHyphens/>
        <w:spacing w:line="240" w:lineRule="atLeast"/>
        <w:jc w:val="both"/>
        <w:rPr>
          <w:spacing w:val="-3"/>
        </w:rPr>
      </w:pPr>
    </w:p>
    <w:p w14:paraId="7B69ABAB" w14:textId="77777777" w:rsidR="00F11683" w:rsidRDefault="00F11683">
      <w:pPr>
        <w:pStyle w:val="BodyTextIndent3"/>
        <w:rPr>
          <w:i w:val="0"/>
          <w:iCs w:val="0"/>
        </w:rPr>
      </w:pPr>
      <w:r>
        <w:rPr>
          <w:i w:val="0"/>
          <w:iCs w:val="0"/>
        </w:rPr>
        <w:t xml:space="preserve">The typical senders in the communications model are companies </w:t>
      </w:r>
      <w:r w:rsidR="00593256">
        <w:rPr>
          <w:i w:val="0"/>
          <w:iCs w:val="0"/>
        </w:rPr>
        <w:t>seek</w:t>
      </w:r>
      <w:r>
        <w:rPr>
          <w:i w:val="0"/>
          <w:iCs w:val="0"/>
        </w:rPr>
        <w:t>ing to sell a product or idea. The typical receivers in the communication model are potential customers who are looking to buy the product.</w:t>
      </w:r>
    </w:p>
    <w:p w14:paraId="1FEBBD61" w14:textId="77777777" w:rsidR="00F11683" w:rsidRDefault="00F11683">
      <w:pPr>
        <w:tabs>
          <w:tab w:val="left" w:pos="-720"/>
        </w:tabs>
        <w:suppressAutoHyphens/>
        <w:spacing w:line="240" w:lineRule="atLeast"/>
        <w:jc w:val="both"/>
        <w:rPr>
          <w:spacing w:val="-3"/>
        </w:rPr>
      </w:pPr>
    </w:p>
    <w:p w14:paraId="31CCE843" w14:textId="77777777" w:rsidR="00F11683" w:rsidRDefault="00133CC0">
      <w:pPr>
        <w:tabs>
          <w:tab w:val="left" w:pos="-720"/>
        </w:tabs>
        <w:suppressAutoHyphens/>
        <w:spacing w:line="240" w:lineRule="atLeast"/>
        <w:ind w:left="720" w:hanging="720"/>
        <w:jc w:val="both"/>
        <w:rPr>
          <w:b/>
          <w:bCs/>
          <w:spacing w:val="-3"/>
        </w:rPr>
      </w:pPr>
      <w:r>
        <w:rPr>
          <w:b/>
          <w:bCs/>
          <w:spacing w:val="-3"/>
        </w:rPr>
        <w:t>1-</w:t>
      </w:r>
      <w:r w:rsidR="00593256">
        <w:rPr>
          <w:b/>
          <w:bCs/>
          <w:spacing w:val="-3"/>
        </w:rPr>
        <w:t>4</w:t>
      </w:r>
      <w:r w:rsidR="00F11683">
        <w:rPr>
          <w:b/>
          <w:bCs/>
          <w:spacing w:val="-3"/>
        </w:rPr>
        <w:tab/>
        <w:t>Name the transmission devices, both human and nonhuman, which carry</w:t>
      </w:r>
      <w:r w:rsidR="00593256">
        <w:rPr>
          <w:b/>
          <w:bCs/>
          <w:spacing w:val="-3"/>
        </w:rPr>
        <w:t xml:space="preserve"> marketing messages.</w:t>
      </w:r>
    </w:p>
    <w:p w14:paraId="1CF72AC2" w14:textId="77777777" w:rsidR="00F11683" w:rsidRDefault="00F11683">
      <w:pPr>
        <w:tabs>
          <w:tab w:val="left" w:pos="-720"/>
        </w:tabs>
        <w:suppressAutoHyphens/>
        <w:spacing w:line="240" w:lineRule="atLeast"/>
        <w:jc w:val="both"/>
        <w:rPr>
          <w:b/>
          <w:bCs/>
          <w:spacing w:val="-3"/>
        </w:rPr>
      </w:pPr>
    </w:p>
    <w:p w14:paraId="513014D7" w14:textId="77777777" w:rsidR="00F11683" w:rsidRDefault="00F11683">
      <w:pPr>
        <w:pStyle w:val="BodyTextIndent3"/>
        <w:tabs>
          <w:tab w:val="left" w:pos="720"/>
        </w:tabs>
        <w:rPr>
          <w:i w:val="0"/>
          <w:iCs w:val="0"/>
        </w:rPr>
      </w:pPr>
      <w:r>
        <w:rPr>
          <w:i w:val="0"/>
          <w:iCs w:val="0"/>
        </w:rPr>
        <w:t>Transmission devices include television advertisements, billboards, and coupons from a Sunday paper (nonhuman). They also include people (humans) telling other people about an advertisement and other mess</w:t>
      </w:r>
      <w:r w:rsidR="00593256">
        <w:rPr>
          <w:i w:val="0"/>
          <w:iCs w:val="0"/>
        </w:rPr>
        <w:t>ages.</w:t>
      </w:r>
    </w:p>
    <w:p w14:paraId="3C9C5712" w14:textId="77777777" w:rsidR="00F11683" w:rsidRDefault="00F11683">
      <w:pPr>
        <w:tabs>
          <w:tab w:val="left" w:pos="-720"/>
        </w:tabs>
        <w:suppressAutoHyphens/>
        <w:spacing w:line="240" w:lineRule="atLeast"/>
        <w:jc w:val="both"/>
        <w:rPr>
          <w:spacing w:val="-3"/>
        </w:rPr>
      </w:pPr>
    </w:p>
    <w:p w14:paraId="54C514A5" w14:textId="77777777" w:rsidR="0013501F" w:rsidRPr="0013501F" w:rsidRDefault="00133CC0" w:rsidP="0013501F">
      <w:pPr>
        <w:pStyle w:val="CRGENQ"/>
        <w:spacing w:line="240" w:lineRule="auto"/>
        <w:ind w:left="578" w:hanging="578"/>
        <w:jc w:val="left"/>
        <w:rPr>
          <w:rFonts w:ascii="Times New Roman" w:hAnsi="Times New Roman"/>
          <w:b/>
          <w:sz w:val="24"/>
        </w:rPr>
      </w:pPr>
      <w:r>
        <w:rPr>
          <w:rStyle w:val="CRGENQNUM"/>
          <w:rFonts w:ascii="Times New Roman" w:hAnsi="Times New Roman"/>
          <w:b/>
          <w:sz w:val="24"/>
        </w:rPr>
        <w:t>1-</w:t>
      </w:r>
      <w:r w:rsidR="0013501F" w:rsidRPr="0013501F">
        <w:rPr>
          <w:rStyle w:val="CRGENQNUM"/>
          <w:rFonts w:ascii="Times New Roman" w:hAnsi="Times New Roman"/>
          <w:b/>
          <w:sz w:val="24"/>
        </w:rPr>
        <w:t>5</w:t>
      </w:r>
      <w:r w:rsidR="00A82447">
        <w:rPr>
          <w:rStyle w:val="CRGENQNUM"/>
          <w:rFonts w:ascii="Times New Roman" w:hAnsi="Times New Roman"/>
          <w:b/>
          <w:sz w:val="24"/>
        </w:rPr>
        <w:t xml:space="preserve"> </w:t>
      </w:r>
      <w:r w:rsidR="00A82447">
        <w:rPr>
          <w:rStyle w:val="CRGENQNUM"/>
          <w:rFonts w:ascii="Times New Roman" w:hAnsi="Times New Roman"/>
          <w:b/>
          <w:sz w:val="24"/>
        </w:rPr>
        <w:tab/>
      </w:r>
      <w:r w:rsidR="0013501F" w:rsidRPr="0013501F">
        <w:rPr>
          <w:rFonts w:ascii="Times New Roman" w:hAnsi="Times New Roman"/>
          <w:b/>
          <w:sz w:val="24"/>
        </w:rPr>
        <w:t>Define clutter. Name some of the forms of clutter in marketing communications.</w:t>
      </w:r>
    </w:p>
    <w:p w14:paraId="27B5E63E" w14:textId="77777777" w:rsidR="00F11683" w:rsidRDefault="00F11683">
      <w:pPr>
        <w:tabs>
          <w:tab w:val="left" w:pos="-720"/>
        </w:tabs>
        <w:suppressAutoHyphens/>
        <w:spacing w:line="240" w:lineRule="atLeast"/>
        <w:jc w:val="both"/>
        <w:rPr>
          <w:b/>
          <w:bCs/>
          <w:spacing w:val="-3"/>
        </w:rPr>
      </w:pPr>
    </w:p>
    <w:p w14:paraId="084EAC5F" w14:textId="77777777" w:rsidR="00F11683" w:rsidRDefault="00B87B80">
      <w:pPr>
        <w:pStyle w:val="BodyTextIndent3"/>
        <w:ind w:left="0"/>
        <w:rPr>
          <w:i w:val="0"/>
          <w:iCs w:val="0"/>
        </w:rPr>
      </w:pPr>
      <w:r>
        <w:rPr>
          <w:i w:val="0"/>
          <w:iCs w:val="0"/>
        </w:rPr>
        <w:tab/>
      </w:r>
      <w:r w:rsidR="00F11683">
        <w:rPr>
          <w:i w:val="0"/>
          <w:iCs w:val="0"/>
        </w:rPr>
        <w:t xml:space="preserve">Clutter is the most common form of noise in the marketing communications. It </w:t>
      </w:r>
      <w:r>
        <w:rPr>
          <w:i w:val="0"/>
          <w:iCs w:val="0"/>
        </w:rPr>
        <w:tab/>
      </w:r>
      <w:r w:rsidR="00F11683">
        <w:rPr>
          <w:i w:val="0"/>
          <w:iCs w:val="0"/>
        </w:rPr>
        <w:t xml:space="preserve">occurs when receivers are exposed to many different messages (television, radio, </w:t>
      </w:r>
      <w:r>
        <w:rPr>
          <w:i w:val="0"/>
          <w:iCs w:val="0"/>
        </w:rPr>
        <w:tab/>
      </w:r>
      <w:r w:rsidR="00F11683">
        <w:rPr>
          <w:i w:val="0"/>
          <w:iCs w:val="0"/>
        </w:rPr>
        <w:t xml:space="preserve">billboards, bunches of ads in the Wednesday paper, etc.) in one day and therefore    </w:t>
      </w:r>
    </w:p>
    <w:p w14:paraId="4D3775CD" w14:textId="77777777" w:rsidR="00F11683" w:rsidRDefault="00593256">
      <w:pPr>
        <w:pStyle w:val="BodyTextIndent3"/>
        <w:ind w:left="0"/>
        <w:rPr>
          <w:i w:val="0"/>
          <w:iCs w:val="0"/>
        </w:rPr>
      </w:pPr>
      <w:r>
        <w:rPr>
          <w:i w:val="0"/>
          <w:iCs w:val="0"/>
        </w:rPr>
        <w:t xml:space="preserve">        </w:t>
      </w:r>
      <w:r w:rsidR="002B27BC">
        <w:rPr>
          <w:i w:val="0"/>
          <w:iCs w:val="0"/>
        </w:rPr>
        <w:t xml:space="preserve">  </w:t>
      </w:r>
      <w:proofErr w:type="gramStart"/>
      <w:r w:rsidR="00F11683">
        <w:rPr>
          <w:i w:val="0"/>
          <w:iCs w:val="0"/>
        </w:rPr>
        <w:t>some</w:t>
      </w:r>
      <w:proofErr w:type="gramEnd"/>
      <w:r w:rsidR="00F11683">
        <w:rPr>
          <w:i w:val="0"/>
          <w:iCs w:val="0"/>
        </w:rPr>
        <w:t xml:space="preserve"> messages get tuned out.</w:t>
      </w:r>
    </w:p>
    <w:p w14:paraId="63AF29A3" w14:textId="77777777" w:rsidR="0013501F" w:rsidRDefault="0013501F">
      <w:pPr>
        <w:tabs>
          <w:tab w:val="left" w:pos="-720"/>
        </w:tabs>
        <w:suppressAutoHyphens/>
        <w:spacing w:line="240" w:lineRule="atLeast"/>
        <w:jc w:val="both"/>
        <w:rPr>
          <w:spacing w:val="-3"/>
        </w:rPr>
      </w:pPr>
    </w:p>
    <w:p w14:paraId="51DD4F32" w14:textId="77777777" w:rsidR="00F11683" w:rsidRDefault="00133CC0">
      <w:pPr>
        <w:tabs>
          <w:tab w:val="left" w:pos="-720"/>
        </w:tabs>
        <w:suppressAutoHyphens/>
        <w:spacing w:line="240" w:lineRule="atLeast"/>
        <w:jc w:val="both"/>
        <w:rPr>
          <w:b/>
          <w:bCs/>
          <w:spacing w:val="-3"/>
        </w:rPr>
      </w:pPr>
      <w:r>
        <w:rPr>
          <w:b/>
          <w:bCs/>
          <w:spacing w:val="-3"/>
        </w:rPr>
        <w:t>1-</w:t>
      </w:r>
      <w:r w:rsidR="00D51F95">
        <w:rPr>
          <w:b/>
          <w:bCs/>
          <w:spacing w:val="-3"/>
        </w:rPr>
        <w:t>6</w:t>
      </w:r>
      <w:r w:rsidR="00F11683">
        <w:rPr>
          <w:b/>
          <w:bCs/>
          <w:spacing w:val="-3"/>
        </w:rPr>
        <w:tab/>
        <w:t>Define integrated marketing communications</w:t>
      </w:r>
      <w:r w:rsidR="00B87B80">
        <w:rPr>
          <w:b/>
          <w:bCs/>
          <w:spacing w:val="-3"/>
        </w:rPr>
        <w:t xml:space="preserve"> (IMC)</w:t>
      </w:r>
      <w:r w:rsidR="00F11683">
        <w:rPr>
          <w:b/>
          <w:bCs/>
          <w:spacing w:val="-3"/>
        </w:rPr>
        <w:t>.</w:t>
      </w:r>
    </w:p>
    <w:p w14:paraId="32340A1B" w14:textId="77777777" w:rsidR="00F11683" w:rsidRDefault="00F11683">
      <w:pPr>
        <w:tabs>
          <w:tab w:val="left" w:pos="-720"/>
        </w:tabs>
        <w:suppressAutoHyphens/>
        <w:spacing w:line="240" w:lineRule="atLeast"/>
        <w:jc w:val="both"/>
        <w:rPr>
          <w:b/>
          <w:bCs/>
          <w:spacing w:val="-3"/>
        </w:rPr>
      </w:pPr>
    </w:p>
    <w:p w14:paraId="11747897" w14:textId="77777777" w:rsidR="00F11683" w:rsidRDefault="00F11683">
      <w:pPr>
        <w:pStyle w:val="BodyTextIndent3"/>
        <w:rPr>
          <w:i w:val="0"/>
          <w:iCs w:val="0"/>
        </w:rPr>
      </w:pPr>
      <w:r>
        <w:rPr>
          <w:i w:val="0"/>
          <w:iCs w:val="0"/>
        </w:rPr>
        <w:t xml:space="preserve">Integrated marketing communications </w:t>
      </w:r>
      <w:r w:rsidR="00D51F95" w:rsidRPr="00D51F95">
        <w:rPr>
          <w:i w:val="0"/>
          <w:iCs w:val="0"/>
        </w:rPr>
        <w:t xml:space="preserve">as the coordination and integration of all marketing communication tools, avenues, and sources in a company into a seamless program designed to maximize the impact on customers and other stakeholders. The program should cover all of a firm’s business-to-business, market channel, customer-focused, and internally-directed </w:t>
      </w:r>
      <w:r w:rsidR="00D51F95">
        <w:rPr>
          <w:i w:val="0"/>
          <w:iCs w:val="0"/>
        </w:rPr>
        <w:t>communications.</w:t>
      </w:r>
    </w:p>
    <w:p w14:paraId="3C42F6F9" w14:textId="77777777" w:rsidR="00F11683" w:rsidRDefault="00F11683">
      <w:pPr>
        <w:tabs>
          <w:tab w:val="left" w:pos="-720"/>
        </w:tabs>
        <w:suppressAutoHyphens/>
        <w:spacing w:line="240" w:lineRule="atLeast"/>
        <w:jc w:val="both"/>
        <w:rPr>
          <w:spacing w:val="-3"/>
        </w:rPr>
      </w:pPr>
    </w:p>
    <w:p w14:paraId="7009782F" w14:textId="77777777" w:rsidR="00F11683" w:rsidRDefault="00133CC0">
      <w:pPr>
        <w:tabs>
          <w:tab w:val="left" w:pos="-720"/>
        </w:tabs>
        <w:suppressAutoHyphens/>
        <w:spacing w:line="240" w:lineRule="atLeast"/>
        <w:jc w:val="both"/>
        <w:rPr>
          <w:b/>
          <w:bCs/>
          <w:spacing w:val="-3"/>
        </w:rPr>
      </w:pPr>
      <w:r>
        <w:rPr>
          <w:b/>
          <w:bCs/>
          <w:spacing w:val="-3"/>
        </w:rPr>
        <w:t>1-</w:t>
      </w:r>
      <w:r w:rsidR="00D51F95">
        <w:rPr>
          <w:b/>
          <w:bCs/>
          <w:spacing w:val="-3"/>
        </w:rPr>
        <w:t>7</w:t>
      </w:r>
      <w:r w:rsidR="00F11683">
        <w:rPr>
          <w:b/>
          <w:bCs/>
          <w:spacing w:val="-3"/>
        </w:rPr>
        <w:tab/>
        <w:t>What are the four parts of the marketing mix?</w:t>
      </w:r>
    </w:p>
    <w:p w14:paraId="36549916" w14:textId="77777777" w:rsidR="00F11683" w:rsidRDefault="00F11683">
      <w:pPr>
        <w:tabs>
          <w:tab w:val="left" w:pos="-720"/>
        </w:tabs>
        <w:suppressAutoHyphens/>
        <w:spacing w:line="240" w:lineRule="atLeast"/>
        <w:jc w:val="both"/>
        <w:rPr>
          <w:b/>
          <w:bCs/>
          <w:spacing w:val="-3"/>
        </w:rPr>
      </w:pPr>
    </w:p>
    <w:p w14:paraId="6681BE20" w14:textId="77777777" w:rsidR="00F11683" w:rsidRDefault="00F11683">
      <w:pPr>
        <w:pStyle w:val="BodyTextIndent3"/>
        <w:rPr>
          <w:i w:val="0"/>
          <w:iCs w:val="0"/>
        </w:rPr>
      </w:pPr>
      <w:r>
        <w:rPr>
          <w:i w:val="0"/>
          <w:iCs w:val="0"/>
        </w:rPr>
        <w:t>The four parts in the marketing mix are taken from: product, price, promotion, and distribution. This book concentrates on the promotions mix, through advertising, personal selling, consumer and business-to-business promotions, publicity, and direct marketing.</w:t>
      </w:r>
    </w:p>
    <w:p w14:paraId="1A67C95D" w14:textId="77777777" w:rsidR="00F11683" w:rsidRDefault="00F11683">
      <w:pPr>
        <w:tabs>
          <w:tab w:val="left" w:pos="-720"/>
        </w:tabs>
        <w:suppressAutoHyphens/>
        <w:spacing w:line="240" w:lineRule="atLeast"/>
        <w:jc w:val="both"/>
        <w:rPr>
          <w:spacing w:val="-3"/>
        </w:rPr>
      </w:pPr>
    </w:p>
    <w:p w14:paraId="1AA4B24E" w14:textId="77777777" w:rsidR="00F11683" w:rsidRDefault="00133CC0">
      <w:pPr>
        <w:tabs>
          <w:tab w:val="left" w:pos="-720"/>
        </w:tabs>
        <w:suppressAutoHyphens/>
        <w:spacing w:line="240" w:lineRule="atLeast"/>
        <w:jc w:val="both"/>
        <w:rPr>
          <w:b/>
          <w:bCs/>
          <w:spacing w:val="-3"/>
        </w:rPr>
      </w:pPr>
      <w:r>
        <w:rPr>
          <w:b/>
          <w:bCs/>
          <w:spacing w:val="-3"/>
        </w:rPr>
        <w:t>1-</w:t>
      </w:r>
      <w:r w:rsidR="00D51F95">
        <w:rPr>
          <w:b/>
          <w:bCs/>
          <w:spacing w:val="-3"/>
        </w:rPr>
        <w:t>8</w:t>
      </w:r>
      <w:r w:rsidR="00F11683">
        <w:rPr>
          <w:b/>
          <w:bCs/>
          <w:spacing w:val="-3"/>
        </w:rPr>
        <w:tab/>
        <w:t>What steps are required to write a marketing plan?</w:t>
      </w:r>
    </w:p>
    <w:p w14:paraId="3B5912AF" w14:textId="77777777" w:rsidR="00F11683" w:rsidRDefault="00F11683">
      <w:pPr>
        <w:tabs>
          <w:tab w:val="left" w:pos="-720"/>
        </w:tabs>
        <w:suppressAutoHyphens/>
        <w:spacing w:line="240" w:lineRule="atLeast"/>
        <w:jc w:val="both"/>
        <w:rPr>
          <w:spacing w:val="-3"/>
        </w:rPr>
      </w:pPr>
    </w:p>
    <w:p w14:paraId="632E8DD4" w14:textId="77777777" w:rsidR="00F11683" w:rsidRDefault="00F11683">
      <w:pPr>
        <w:tabs>
          <w:tab w:val="left" w:pos="-720"/>
        </w:tabs>
        <w:suppressAutoHyphens/>
        <w:spacing w:line="240" w:lineRule="atLeast"/>
        <w:ind w:left="720"/>
        <w:jc w:val="both"/>
        <w:rPr>
          <w:spacing w:val="-3"/>
        </w:rPr>
      </w:pPr>
      <w:r>
        <w:rPr>
          <w:spacing w:val="-3"/>
        </w:rPr>
        <w:t>The steps in writing a marketing plan are:</w:t>
      </w:r>
    </w:p>
    <w:p w14:paraId="0C03D815" w14:textId="77777777" w:rsidR="00F11683" w:rsidRDefault="00F11683">
      <w:pPr>
        <w:numPr>
          <w:ilvl w:val="0"/>
          <w:numId w:val="17"/>
        </w:numPr>
        <w:tabs>
          <w:tab w:val="clear" w:pos="2160"/>
          <w:tab w:val="left" w:pos="-720"/>
        </w:tabs>
        <w:suppressAutoHyphens/>
        <w:spacing w:line="240" w:lineRule="atLeast"/>
        <w:ind w:left="1440" w:hanging="360"/>
        <w:jc w:val="both"/>
        <w:rPr>
          <w:spacing w:val="-3"/>
        </w:rPr>
      </w:pPr>
      <w:r>
        <w:rPr>
          <w:spacing w:val="-3"/>
        </w:rPr>
        <w:t>Situation analysis</w:t>
      </w:r>
    </w:p>
    <w:p w14:paraId="0A855DD9" w14:textId="77777777" w:rsidR="00F11683" w:rsidRDefault="00F11683">
      <w:pPr>
        <w:numPr>
          <w:ilvl w:val="0"/>
          <w:numId w:val="17"/>
        </w:numPr>
        <w:tabs>
          <w:tab w:val="clear" w:pos="2160"/>
          <w:tab w:val="left" w:pos="-720"/>
        </w:tabs>
        <w:suppressAutoHyphens/>
        <w:spacing w:line="240" w:lineRule="atLeast"/>
        <w:ind w:left="1800"/>
        <w:jc w:val="both"/>
        <w:rPr>
          <w:spacing w:val="-3"/>
        </w:rPr>
      </w:pPr>
      <w:r>
        <w:rPr>
          <w:spacing w:val="-3"/>
        </w:rPr>
        <w:t>Marketing objectives</w:t>
      </w:r>
    </w:p>
    <w:p w14:paraId="396DF47F" w14:textId="77777777" w:rsidR="00F11683" w:rsidRDefault="00F11683">
      <w:pPr>
        <w:numPr>
          <w:ilvl w:val="0"/>
          <w:numId w:val="17"/>
        </w:numPr>
        <w:tabs>
          <w:tab w:val="clear" w:pos="2160"/>
          <w:tab w:val="left" w:pos="-720"/>
        </w:tabs>
        <w:suppressAutoHyphens/>
        <w:spacing w:line="240" w:lineRule="atLeast"/>
        <w:ind w:left="1800"/>
        <w:jc w:val="both"/>
        <w:rPr>
          <w:spacing w:val="-3"/>
        </w:rPr>
      </w:pPr>
      <w:r>
        <w:rPr>
          <w:spacing w:val="-3"/>
        </w:rPr>
        <w:lastRenderedPageBreak/>
        <w:t>Marketing budget</w:t>
      </w:r>
    </w:p>
    <w:p w14:paraId="4A497B7C" w14:textId="77777777" w:rsidR="00F11683" w:rsidRDefault="00F11683">
      <w:pPr>
        <w:numPr>
          <w:ilvl w:val="0"/>
          <w:numId w:val="17"/>
        </w:numPr>
        <w:tabs>
          <w:tab w:val="clear" w:pos="2160"/>
          <w:tab w:val="left" w:pos="-720"/>
        </w:tabs>
        <w:suppressAutoHyphens/>
        <w:spacing w:line="240" w:lineRule="atLeast"/>
        <w:ind w:left="1800"/>
        <w:jc w:val="both"/>
        <w:rPr>
          <w:spacing w:val="-3"/>
        </w:rPr>
      </w:pPr>
      <w:r>
        <w:rPr>
          <w:spacing w:val="-3"/>
        </w:rPr>
        <w:t>Marketing strategy and tactics</w:t>
      </w:r>
    </w:p>
    <w:p w14:paraId="00132B9A" w14:textId="77777777" w:rsidR="00F11683" w:rsidRDefault="00F11683">
      <w:pPr>
        <w:numPr>
          <w:ilvl w:val="0"/>
          <w:numId w:val="17"/>
        </w:numPr>
        <w:tabs>
          <w:tab w:val="clear" w:pos="2160"/>
          <w:tab w:val="left" w:pos="-720"/>
        </w:tabs>
        <w:suppressAutoHyphens/>
        <w:spacing w:line="240" w:lineRule="atLeast"/>
        <w:ind w:left="1800"/>
        <w:jc w:val="both"/>
        <w:rPr>
          <w:spacing w:val="-3"/>
        </w:rPr>
      </w:pPr>
      <w:r>
        <w:rPr>
          <w:spacing w:val="-3"/>
        </w:rPr>
        <w:t>Evaluation</w:t>
      </w:r>
    </w:p>
    <w:p w14:paraId="7A7C6778" w14:textId="77777777" w:rsidR="00D51F95" w:rsidRDefault="00D51F95">
      <w:pPr>
        <w:tabs>
          <w:tab w:val="left" w:pos="-720"/>
        </w:tabs>
        <w:suppressAutoHyphens/>
        <w:spacing w:line="240" w:lineRule="atLeast"/>
        <w:jc w:val="both"/>
        <w:rPr>
          <w:spacing w:val="-3"/>
        </w:rPr>
      </w:pPr>
    </w:p>
    <w:p w14:paraId="119A4D1A" w14:textId="77777777" w:rsidR="0013501F" w:rsidRDefault="00133CC0" w:rsidP="0013501F">
      <w:pPr>
        <w:pStyle w:val="CRGENQ"/>
        <w:spacing w:line="240" w:lineRule="auto"/>
        <w:ind w:left="578" w:hanging="578"/>
        <w:jc w:val="left"/>
        <w:rPr>
          <w:rFonts w:ascii="Times New Roman" w:hAnsi="Times New Roman"/>
          <w:b/>
          <w:sz w:val="24"/>
        </w:rPr>
      </w:pPr>
      <w:r>
        <w:rPr>
          <w:rFonts w:ascii="Times New Roman" w:hAnsi="Times New Roman"/>
          <w:b/>
          <w:noProof w:val="0"/>
          <w:sz w:val="24"/>
          <w:lang w:val="en-US"/>
        </w:rPr>
        <w:t>1-</w:t>
      </w:r>
      <w:r w:rsidR="00D51F95" w:rsidRPr="0013501F">
        <w:rPr>
          <w:rFonts w:ascii="Times New Roman" w:hAnsi="Times New Roman"/>
          <w:b/>
          <w:noProof w:val="0"/>
          <w:vanish/>
          <w:sz w:val="24"/>
          <w:lang w:val="en-US"/>
        </w:rPr>
        <w:t>&lt;general-problem id="ch01ps01gen001" label="1" maxpoints="1"&gt;&lt;inst&gt;</w:t>
      </w:r>
      <w:r w:rsidR="00D51F95" w:rsidRPr="0013501F">
        <w:rPr>
          <w:rFonts w:ascii="Times New Roman" w:hAnsi="Times New Roman"/>
          <w:b/>
          <w:noProof w:val="0"/>
          <w:sz w:val="24"/>
          <w:lang w:val="en-US"/>
        </w:rPr>
        <w:t>9</w:t>
      </w:r>
      <w:r w:rsidR="0013501F">
        <w:rPr>
          <w:rFonts w:ascii="Times New Roman" w:hAnsi="Times New Roman"/>
          <w:b/>
          <w:noProof w:val="0"/>
          <w:sz w:val="24"/>
          <w:lang w:val="en-US"/>
        </w:rPr>
        <w:tab/>
      </w:r>
      <w:r w:rsidR="0013501F">
        <w:rPr>
          <w:rFonts w:ascii="Times New Roman" w:hAnsi="Times New Roman"/>
          <w:b/>
          <w:noProof w:val="0"/>
          <w:sz w:val="24"/>
          <w:lang w:val="en-US"/>
        </w:rPr>
        <w:tab/>
      </w:r>
      <w:r w:rsidR="0013501F" w:rsidRPr="0013501F">
        <w:rPr>
          <w:rFonts w:ascii="Times New Roman" w:hAnsi="Times New Roman"/>
          <w:b/>
          <w:sz w:val="24"/>
        </w:rPr>
        <w:t>What trends were given to explain the growth in importance of IMC plans in this chapter?</w:t>
      </w:r>
    </w:p>
    <w:p w14:paraId="678C8BED" w14:textId="77777777" w:rsidR="0013501F" w:rsidRDefault="0013501F" w:rsidP="0013501F">
      <w:pPr>
        <w:pStyle w:val="CRGENQ"/>
        <w:spacing w:line="240" w:lineRule="auto"/>
        <w:ind w:left="578" w:hanging="578"/>
        <w:jc w:val="left"/>
        <w:rPr>
          <w:rFonts w:ascii="Times New Roman" w:hAnsi="Times New Roman"/>
          <w:b/>
          <w:sz w:val="24"/>
        </w:rPr>
      </w:pPr>
    </w:p>
    <w:p w14:paraId="15E0E6C1" w14:textId="77777777" w:rsidR="0013501F" w:rsidRPr="0013501F" w:rsidRDefault="0013501F" w:rsidP="0013501F">
      <w:pPr>
        <w:jc w:val="both"/>
      </w:pPr>
      <w:r>
        <w:tab/>
      </w:r>
      <w:r w:rsidRPr="0013501F">
        <w:t xml:space="preserve">Trends include the </w:t>
      </w:r>
      <w:r>
        <w:t xml:space="preserve">an emphasis on accountability, the </w:t>
      </w:r>
      <w:r w:rsidRPr="0013501F">
        <w:t xml:space="preserve">explosion of digital media, </w:t>
      </w:r>
      <w:r>
        <w:tab/>
      </w:r>
      <w:r>
        <w:tab/>
      </w:r>
      <w:r w:rsidRPr="0013501F">
        <w:t>i</w:t>
      </w:r>
      <w:r w:rsidRPr="0013501F">
        <w:rPr>
          <w:bCs/>
          <w:spacing w:val="0"/>
          <w:szCs w:val="24"/>
        </w:rPr>
        <w:t>ntegration of media platforms,</w:t>
      </w:r>
      <w:r w:rsidRPr="0013501F">
        <w:rPr>
          <w:vanish/>
          <w:szCs w:val="24"/>
        </w:rPr>
        <w:t>&lt;/title&gt;&lt;</w:t>
      </w:r>
      <w:r>
        <w:rPr>
          <w:szCs w:val="24"/>
        </w:rPr>
        <w:t xml:space="preserve"> </w:t>
      </w:r>
      <w:r w:rsidRPr="0013501F">
        <w:t xml:space="preserve">changes in channel power, increases in global </w:t>
      </w:r>
      <w:r>
        <w:tab/>
      </w:r>
      <w:r>
        <w:tab/>
      </w:r>
      <w:r w:rsidRPr="0013501F">
        <w:t xml:space="preserve">competition, increases in perceptions of brand parity, and an emphasis on customer </w:t>
      </w:r>
      <w:r>
        <w:tab/>
      </w:r>
      <w:r w:rsidRPr="0013501F">
        <w:t>engagement.</w:t>
      </w:r>
    </w:p>
    <w:p w14:paraId="700143EA" w14:textId="77777777" w:rsidR="0013501F" w:rsidRDefault="0013501F" w:rsidP="0013501F">
      <w:pPr>
        <w:tabs>
          <w:tab w:val="left" w:pos="-720"/>
        </w:tabs>
        <w:suppressAutoHyphens/>
        <w:spacing w:line="240" w:lineRule="atLeast"/>
        <w:jc w:val="both"/>
        <w:rPr>
          <w:spacing w:val="-3"/>
        </w:rPr>
      </w:pPr>
    </w:p>
    <w:p w14:paraId="7B9764FC" w14:textId="77777777" w:rsidR="0013501F" w:rsidRDefault="00133CC0" w:rsidP="0013501F">
      <w:pPr>
        <w:pStyle w:val="BodyText2"/>
      </w:pPr>
      <w:r>
        <w:t>1-</w:t>
      </w:r>
      <w:r w:rsidR="00D51F95">
        <w:rPr>
          <w:vanish/>
        </w:rPr>
        <w:t>&lt;general-problem id="ch01ps01gen012" label="12" maxpoints="1"&gt;&lt;inst&gt;</w:t>
      </w:r>
      <w:r w:rsidR="00D51F95">
        <w:t>1</w:t>
      </w:r>
      <w:r w:rsidR="00AD462A">
        <w:t>0</w:t>
      </w:r>
      <w:r w:rsidR="00D51F95">
        <w:tab/>
      </w:r>
      <w:proofErr w:type="gramStart"/>
      <w:r w:rsidR="0013501F" w:rsidRPr="0013501F">
        <w:t>How</w:t>
      </w:r>
      <w:proofErr w:type="gramEnd"/>
      <w:r w:rsidR="0013501F" w:rsidRPr="0013501F">
        <w:t xml:space="preserve"> has the explosion of the digital arena impacted marketing </w:t>
      </w:r>
      <w:r w:rsidR="0013501F">
        <w:tab/>
      </w:r>
      <w:r w:rsidR="0013501F" w:rsidRPr="0013501F">
        <w:t>communications?</w:t>
      </w:r>
    </w:p>
    <w:p w14:paraId="7A0A16D9" w14:textId="77777777" w:rsidR="0013501F" w:rsidRDefault="0013501F" w:rsidP="0013501F">
      <w:r>
        <w:tab/>
      </w:r>
    </w:p>
    <w:p w14:paraId="701B740C" w14:textId="77777777" w:rsidR="0013501F" w:rsidRPr="0033218C" w:rsidRDefault="0013501F" w:rsidP="0013501F">
      <w:r>
        <w:tab/>
        <w:t>Digital media</w:t>
      </w:r>
      <w:r w:rsidRPr="00DA504B">
        <w:t xml:space="preserve"> ha</w:t>
      </w:r>
      <w:r>
        <w:t>s</w:t>
      </w:r>
      <w:r w:rsidRPr="00DA504B">
        <w:t xml:space="preserve"> </w:t>
      </w:r>
      <w:r>
        <w:t>created a</w:t>
      </w:r>
      <w:r w:rsidRPr="00DA504B">
        <w:t xml:space="preserve"> new landscape and, in some cases, nearly a new </w:t>
      </w:r>
      <w:r w:rsidR="00713785">
        <w:tab/>
      </w:r>
      <w:r w:rsidRPr="00DA504B">
        <w:t>language.</w:t>
      </w:r>
      <w:r w:rsidR="00713785">
        <w:t xml:space="preserve"> </w:t>
      </w:r>
      <w:r>
        <w:t>Digital</w:t>
      </w:r>
      <w:r w:rsidRPr="00DA504B">
        <w:t xml:space="preserve"> </w:t>
      </w:r>
      <w:r w:rsidRPr="00D972EC">
        <w:t xml:space="preserve">marketing techniques seek to create experiences with a brand rather </w:t>
      </w:r>
      <w:r w:rsidR="00713785">
        <w:tab/>
      </w:r>
      <w:r w:rsidRPr="00D972EC">
        <w:t>than mere purchases with little or no emotional attachment</w:t>
      </w:r>
      <w:r>
        <w:t>. It</w:t>
      </w:r>
      <w:r w:rsidRPr="0033218C">
        <w:t xml:space="preserve"> cannot be considered as </w:t>
      </w:r>
      <w:r w:rsidR="00713785">
        <w:tab/>
      </w:r>
      <w:r w:rsidRPr="0033218C">
        <w:t xml:space="preserve">an option for companies, but rather as a mandatory ingredient. Marketers now seek to </w:t>
      </w:r>
      <w:r w:rsidR="00713785">
        <w:tab/>
      </w:r>
      <w:r w:rsidRPr="0033218C">
        <w:t xml:space="preserve">engage a brand with all current and prospective customers in order to achieve </w:t>
      </w:r>
      <w:r w:rsidR="00713785">
        <w:tab/>
      </w:r>
      <w:r w:rsidRPr="0033218C">
        <w:t>success.</w:t>
      </w:r>
    </w:p>
    <w:p w14:paraId="683FDBE1" w14:textId="77777777" w:rsidR="0013501F" w:rsidRPr="0013501F" w:rsidRDefault="0013501F" w:rsidP="0013501F">
      <w:pPr>
        <w:pStyle w:val="BodyText2"/>
      </w:pPr>
    </w:p>
    <w:p w14:paraId="74E339C0" w14:textId="77777777" w:rsidR="006E02C8" w:rsidRDefault="00133CC0" w:rsidP="006E02C8">
      <w:pPr>
        <w:tabs>
          <w:tab w:val="left" w:pos="-720"/>
        </w:tabs>
        <w:suppressAutoHyphens/>
        <w:spacing w:line="240" w:lineRule="atLeast"/>
        <w:ind w:left="720" w:hanging="720"/>
        <w:rPr>
          <w:b/>
          <w:bCs/>
          <w:spacing w:val="-3"/>
        </w:rPr>
      </w:pPr>
      <w:r>
        <w:rPr>
          <w:b/>
          <w:bCs/>
          <w:spacing w:val="-3"/>
        </w:rPr>
        <w:t>1-</w:t>
      </w:r>
      <w:r w:rsidR="00D51F95">
        <w:rPr>
          <w:b/>
          <w:bCs/>
          <w:spacing w:val="-3"/>
        </w:rPr>
        <w:t>11</w:t>
      </w:r>
      <w:r w:rsidR="00D51F95">
        <w:rPr>
          <w:b/>
          <w:bCs/>
          <w:spacing w:val="-3"/>
        </w:rPr>
        <w:tab/>
      </w:r>
      <w:r w:rsidR="006E02C8" w:rsidRPr="006E02C8">
        <w:rPr>
          <w:b/>
          <w:bCs/>
          <w:spacing w:val="-3"/>
        </w:rPr>
        <w:t>Identify and describe the four ways consumers interact with multiple media formats.</w:t>
      </w:r>
    </w:p>
    <w:p w14:paraId="4C2B73FC" w14:textId="77777777" w:rsidR="006E02C8" w:rsidRDefault="006E02C8" w:rsidP="006E02C8">
      <w:pPr>
        <w:pStyle w:val="H2"/>
        <w:spacing w:line="240" w:lineRule="auto"/>
        <w:contextualSpacing/>
        <w:jc w:val="both"/>
        <w:rPr>
          <w:rFonts w:ascii="Times New Roman" w:hAnsi="Times New Roman"/>
          <w:color w:val="auto"/>
          <w:sz w:val="24"/>
          <w:szCs w:val="24"/>
        </w:rPr>
      </w:pPr>
      <w:r w:rsidRPr="006E02C8">
        <w:rPr>
          <w:rFonts w:ascii="Times New Roman" w:hAnsi="Times New Roman"/>
          <w:color w:val="auto"/>
          <w:sz w:val="24"/>
          <w:szCs w:val="24"/>
        </w:rPr>
        <w:tab/>
        <w:t>Content grazing</w:t>
      </w:r>
      <w:r w:rsidRPr="006E02C8">
        <w:rPr>
          <w:rFonts w:ascii="Times New Roman" w:hAnsi="Times New Roman"/>
          <w:b/>
          <w:color w:val="auto"/>
          <w:sz w:val="24"/>
          <w:szCs w:val="24"/>
        </w:rPr>
        <w:t xml:space="preserve"> </w:t>
      </w:r>
      <w:r w:rsidRPr="006E02C8">
        <w:rPr>
          <w:rFonts w:ascii="Times New Roman" w:hAnsi="Times New Roman"/>
          <w:color w:val="auto"/>
          <w:sz w:val="24"/>
          <w:szCs w:val="24"/>
        </w:rPr>
        <w:t xml:space="preserve">involves looking at two or more screens simultaneously to access </w:t>
      </w:r>
      <w:r w:rsidRPr="006E02C8">
        <w:rPr>
          <w:rFonts w:ascii="Times New Roman" w:hAnsi="Times New Roman"/>
          <w:color w:val="auto"/>
          <w:sz w:val="24"/>
          <w:szCs w:val="24"/>
        </w:rPr>
        <w:tab/>
        <w:t>unrelated content, such as watching TV and texting a friend at the same time.</w:t>
      </w:r>
      <w:r w:rsidRPr="006E02C8">
        <w:rPr>
          <w:rFonts w:ascii="Times New Roman" w:hAnsi="Times New Roman"/>
          <w:color w:val="auto"/>
          <w:sz w:val="24"/>
          <w:szCs w:val="24"/>
        </w:rPr>
        <w:tab/>
      </w:r>
    </w:p>
    <w:p w14:paraId="3A0D607E" w14:textId="77777777" w:rsidR="006E02C8" w:rsidRDefault="006E02C8" w:rsidP="006E02C8">
      <w:pPr>
        <w:pStyle w:val="H2"/>
        <w:spacing w:line="240" w:lineRule="auto"/>
        <w:contextualSpacing/>
        <w:jc w:val="both"/>
        <w:rPr>
          <w:rFonts w:ascii="Times New Roman" w:hAnsi="Times New Roman"/>
          <w:color w:val="auto"/>
          <w:sz w:val="24"/>
          <w:szCs w:val="24"/>
        </w:rPr>
      </w:pPr>
    </w:p>
    <w:p w14:paraId="2E3B825D" w14:textId="77777777" w:rsidR="006E02C8" w:rsidRDefault="006E02C8" w:rsidP="006E02C8">
      <w:pPr>
        <w:pStyle w:val="H2"/>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Investigative spider-webbing occurs when consumers pursue or investigate </w:t>
      </w:r>
      <w:r w:rsidRPr="006E02C8">
        <w:rPr>
          <w:rFonts w:ascii="Times New Roman" w:hAnsi="Times New Roman"/>
          <w:color w:val="auto"/>
          <w:sz w:val="24"/>
          <w:szCs w:val="24"/>
        </w:rPr>
        <w:tab/>
        <w:t xml:space="preserve">specific content across multiple platforms, such as watching a football game and </w:t>
      </w:r>
      <w:r w:rsidRPr="006E02C8">
        <w:rPr>
          <w:rFonts w:ascii="Times New Roman" w:hAnsi="Times New Roman"/>
          <w:color w:val="auto"/>
          <w:sz w:val="24"/>
          <w:szCs w:val="24"/>
        </w:rPr>
        <w:tab/>
        <w:t xml:space="preserve">accessing stats for various players on her PCs or mobile phone. </w:t>
      </w:r>
    </w:p>
    <w:p w14:paraId="3C04F34A" w14:textId="77777777" w:rsidR="006E02C8" w:rsidRDefault="006E02C8" w:rsidP="006E02C8">
      <w:pPr>
        <w:pStyle w:val="H2"/>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p>
    <w:p w14:paraId="24F63EFE" w14:textId="77777777" w:rsidR="006E02C8" w:rsidRDefault="006E02C8" w:rsidP="006E02C8">
      <w:pPr>
        <w:pStyle w:val="H2"/>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Quantam journey focuses on completing a specific task, such as when a consumer </w:t>
      </w:r>
      <w:r>
        <w:rPr>
          <w:rFonts w:ascii="Times New Roman" w:hAnsi="Times New Roman"/>
          <w:color w:val="auto"/>
          <w:sz w:val="24"/>
          <w:szCs w:val="24"/>
        </w:rPr>
        <w:tab/>
      </w:r>
      <w:r w:rsidRPr="006E02C8">
        <w:rPr>
          <w:rFonts w:ascii="Times New Roman" w:hAnsi="Times New Roman"/>
          <w:color w:val="auto"/>
          <w:sz w:val="24"/>
          <w:szCs w:val="24"/>
        </w:rPr>
        <w:t xml:space="preserve">looks for a Chinese restaurant using a PC to locate one in the area, then obtains </w:t>
      </w:r>
      <w:r>
        <w:rPr>
          <w:rFonts w:ascii="Times New Roman" w:hAnsi="Times New Roman"/>
          <w:color w:val="auto"/>
          <w:sz w:val="24"/>
          <w:szCs w:val="24"/>
        </w:rPr>
        <w:tab/>
      </w:r>
      <w:r w:rsidRPr="006E02C8">
        <w:rPr>
          <w:rFonts w:ascii="Times New Roman" w:hAnsi="Times New Roman"/>
          <w:color w:val="auto"/>
          <w:sz w:val="24"/>
          <w:szCs w:val="24"/>
        </w:rPr>
        <w:t xml:space="preserve">consumer reviews of the units close by on a smartphone, and finally employs a </w:t>
      </w:r>
      <w:r>
        <w:rPr>
          <w:rFonts w:ascii="Times New Roman" w:hAnsi="Times New Roman"/>
          <w:color w:val="auto"/>
          <w:sz w:val="24"/>
          <w:szCs w:val="24"/>
        </w:rPr>
        <w:tab/>
      </w:r>
      <w:r>
        <w:rPr>
          <w:rFonts w:ascii="Times New Roman" w:hAnsi="Times New Roman"/>
          <w:color w:val="auto"/>
          <w:sz w:val="24"/>
          <w:szCs w:val="24"/>
        </w:rPr>
        <w:tab/>
      </w:r>
      <w:r w:rsidRPr="006E02C8">
        <w:rPr>
          <w:rFonts w:ascii="Times New Roman" w:hAnsi="Times New Roman"/>
          <w:color w:val="auto"/>
          <w:sz w:val="24"/>
          <w:szCs w:val="24"/>
        </w:rPr>
        <w:t xml:space="preserve">map app to locate the restaurant or to place an order.  </w:t>
      </w:r>
    </w:p>
    <w:p w14:paraId="15DB5956" w14:textId="77777777" w:rsidR="006E02C8" w:rsidRDefault="006E02C8" w:rsidP="006E02C8">
      <w:pPr>
        <w:pStyle w:val="H2"/>
        <w:spacing w:line="240" w:lineRule="auto"/>
        <w:contextualSpacing/>
        <w:jc w:val="both"/>
        <w:rPr>
          <w:rFonts w:ascii="Times New Roman" w:hAnsi="Times New Roman"/>
          <w:color w:val="auto"/>
          <w:sz w:val="24"/>
          <w:szCs w:val="24"/>
        </w:rPr>
      </w:pPr>
    </w:p>
    <w:p w14:paraId="1AFF0186" w14:textId="77777777" w:rsidR="006E02C8" w:rsidRPr="006E02C8" w:rsidRDefault="006E02C8" w:rsidP="006E02C8">
      <w:pPr>
        <w:pStyle w:val="H2"/>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Social spider-webbing occurs when </w:t>
      </w:r>
      <w:r w:rsidRPr="006E02C8">
        <w:rPr>
          <w:rFonts w:ascii="Times New Roman" w:hAnsi="Times New Roman"/>
          <w:color w:val="auto"/>
          <w:sz w:val="24"/>
          <w:szCs w:val="24"/>
        </w:rPr>
        <w:tab/>
        <w:t xml:space="preserve">consumers share content or information </w:t>
      </w:r>
      <w:r>
        <w:rPr>
          <w:rFonts w:ascii="Times New Roman" w:hAnsi="Times New Roman"/>
          <w:color w:val="auto"/>
          <w:sz w:val="24"/>
          <w:szCs w:val="24"/>
        </w:rPr>
        <w:tab/>
      </w:r>
      <w:r w:rsidRPr="006E02C8">
        <w:rPr>
          <w:rFonts w:ascii="Times New Roman" w:hAnsi="Times New Roman"/>
          <w:color w:val="auto"/>
          <w:sz w:val="24"/>
          <w:szCs w:val="24"/>
        </w:rPr>
        <w:t xml:space="preserve">across multiple devices, such as by </w:t>
      </w:r>
      <w:r w:rsidRPr="006E02C8">
        <w:rPr>
          <w:rFonts w:ascii="Times New Roman" w:hAnsi="Times New Roman"/>
          <w:color w:val="auto"/>
          <w:sz w:val="24"/>
          <w:szCs w:val="24"/>
        </w:rPr>
        <w:tab/>
        <w:t xml:space="preserve">posting pictures on Facebook from a laptop </w:t>
      </w:r>
      <w:r>
        <w:rPr>
          <w:rFonts w:ascii="Times New Roman" w:hAnsi="Times New Roman"/>
          <w:color w:val="auto"/>
          <w:sz w:val="24"/>
          <w:szCs w:val="24"/>
        </w:rPr>
        <w:tab/>
      </w:r>
      <w:r w:rsidRPr="006E02C8">
        <w:rPr>
          <w:rFonts w:ascii="Times New Roman" w:hAnsi="Times New Roman"/>
          <w:color w:val="auto"/>
          <w:sz w:val="24"/>
          <w:szCs w:val="24"/>
        </w:rPr>
        <w:t>then texting friends to go check them out.</w:t>
      </w:r>
    </w:p>
    <w:p w14:paraId="43EA3DE2" w14:textId="77777777" w:rsidR="006E02C8" w:rsidRPr="006E02C8" w:rsidRDefault="006E02C8" w:rsidP="006E02C8">
      <w:pPr>
        <w:tabs>
          <w:tab w:val="left" w:pos="-720"/>
        </w:tabs>
        <w:suppressAutoHyphens/>
        <w:spacing w:line="240" w:lineRule="atLeast"/>
        <w:ind w:left="720" w:hanging="720"/>
        <w:rPr>
          <w:b/>
          <w:bCs/>
          <w:spacing w:val="-3"/>
        </w:rPr>
      </w:pPr>
    </w:p>
    <w:p w14:paraId="0C54D687" w14:textId="77777777" w:rsidR="00D51F95" w:rsidRDefault="00133CC0" w:rsidP="00D51F95">
      <w:pPr>
        <w:tabs>
          <w:tab w:val="left" w:pos="-720"/>
        </w:tabs>
        <w:suppressAutoHyphens/>
        <w:spacing w:line="240" w:lineRule="atLeast"/>
        <w:jc w:val="both"/>
        <w:rPr>
          <w:b/>
          <w:bCs/>
          <w:spacing w:val="-3"/>
        </w:rPr>
      </w:pPr>
      <w:r>
        <w:rPr>
          <w:b/>
          <w:bCs/>
          <w:spacing w:val="-3"/>
        </w:rPr>
        <w:t>1-</w:t>
      </w:r>
      <w:r w:rsidR="00D51F95">
        <w:rPr>
          <w:b/>
          <w:bCs/>
          <w:spacing w:val="-3"/>
        </w:rPr>
        <w:t>12</w:t>
      </w:r>
      <w:r w:rsidR="00D51F95">
        <w:rPr>
          <w:b/>
          <w:bCs/>
          <w:spacing w:val="-3"/>
        </w:rPr>
        <w:tab/>
        <w:t>What is channel power? How has it changed in the past few decades?</w:t>
      </w:r>
    </w:p>
    <w:p w14:paraId="2DB6C133" w14:textId="77777777" w:rsidR="00D51F95" w:rsidRDefault="00D51F95" w:rsidP="00D51F95">
      <w:pPr>
        <w:tabs>
          <w:tab w:val="left" w:pos="-720"/>
        </w:tabs>
        <w:suppressAutoHyphens/>
        <w:spacing w:line="240" w:lineRule="atLeast"/>
        <w:jc w:val="both"/>
        <w:rPr>
          <w:b/>
          <w:bCs/>
          <w:spacing w:val="-3"/>
        </w:rPr>
      </w:pPr>
    </w:p>
    <w:p w14:paraId="571E984B" w14:textId="77777777" w:rsidR="00D51F95" w:rsidRDefault="00D51F95" w:rsidP="00D51F95">
      <w:pPr>
        <w:pStyle w:val="BodyTextIndent3"/>
        <w:rPr>
          <w:i w:val="0"/>
          <w:iCs w:val="0"/>
        </w:rPr>
      </w:pPr>
      <w:r>
        <w:rPr>
          <w:i w:val="0"/>
          <w:iCs w:val="0"/>
        </w:rPr>
        <w:t xml:space="preserve">Channel power is who has the most influence in the marketing channel. It has changed because of technology, which has shifted power from producer to the </w:t>
      </w:r>
      <w:r>
        <w:rPr>
          <w:i w:val="0"/>
          <w:iCs w:val="0"/>
        </w:rPr>
        <w:lastRenderedPageBreak/>
        <w:t>retailer and the final consumer.</w:t>
      </w:r>
    </w:p>
    <w:p w14:paraId="4BC55C1F" w14:textId="77777777" w:rsidR="00D51F95" w:rsidRDefault="00D51F95" w:rsidP="00D51F95">
      <w:pPr>
        <w:pStyle w:val="CRGENQ"/>
        <w:keepLines w:val="0"/>
        <w:widowControl w:val="0"/>
        <w:spacing w:after="0" w:line="240" w:lineRule="auto"/>
        <w:jc w:val="left"/>
        <w:rPr>
          <w:rFonts w:ascii="Times New Roman" w:hAnsi="Times New Roman"/>
          <w:noProof w:val="0"/>
          <w:sz w:val="24"/>
          <w:lang w:val="en-US"/>
        </w:rPr>
      </w:pPr>
    </w:p>
    <w:p w14:paraId="6D6BFA29" w14:textId="77777777" w:rsidR="00D51F95" w:rsidRDefault="00133CC0" w:rsidP="00D51F95">
      <w:pPr>
        <w:pStyle w:val="BodyText2"/>
      </w:pPr>
      <w:r>
        <w:t>1-</w:t>
      </w:r>
      <w:r w:rsidR="00D51F95">
        <w:t>13</w:t>
      </w:r>
      <w:r w:rsidR="00D51F95">
        <w:tab/>
        <w:t>What is brand parity? How is it related to successful marketing efforts?</w:t>
      </w:r>
    </w:p>
    <w:p w14:paraId="6268DC1F" w14:textId="77777777" w:rsidR="00D51F95" w:rsidRDefault="00D51F95" w:rsidP="00D51F95">
      <w:pPr>
        <w:tabs>
          <w:tab w:val="left" w:pos="-720"/>
        </w:tabs>
        <w:suppressAutoHyphens/>
        <w:spacing w:line="240" w:lineRule="atLeast"/>
        <w:jc w:val="both"/>
        <w:rPr>
          <w:spacing w:val="-3"/>
        </w:rPr>
      </w:pPr>
    </w:p>
    <w:p w14:paraId="6BD17A62" w14:textId="77777777" w:rsidR="00D51F95" w:rsidRDefault="00D51F95" w:rsidP="00D51F95">
      <w:pPr>
        <w:pStyle w:val="BodyTextIndent3"/>
      </w:pPr>
      <w:r>
        <w:rPr>
          <w:i w:val="0"/>
          <w:iCs w:val="0"/>
        </w:rPr>
        <w:t>Brand parity is a situation in which consumers believe that many brands offer the same set of attributes. The result is that consumers will purchase from a group of accepted brands rather than one specific brand. Successful marketing overcomes this problem by making one brand seem better or more preferable</w:t>
      </w:r>
      <w:r>
        <w:t>.</w:t>
      </w:r>
    </w:p>
    <w:p w14:paraId="5E50FBBC" w14:textId="77777777" w:rsidR="00D51F95" w:rsidRDefault="00D51F95" w:rsidP="00D51F95">
      <w:pPr>
        <w:pStyle w:val="CRGENQ"/>
        <w:keepLines w:val="0"/>
        <w:widowControl w:val="0"/>
        <w:spacing w:after="0" w:line="240" w:lineRule="auto"/>
        <w:jc w:val="left"/>
        <w:rPr>
          <w:rFonts w:ascii="Times New Roman" w:hAnsi="Times New Roman"/>
          <w:b/>
          <w:noProof w:val="0"/>
          <w:sz w:val="24"/>
          <w:lang w:val="en-US"/>
        </w:rPr>
      </w:pPr>
    </w:p>
    <w:p w14:paraId="63D63822" w14:textId="77777777" w:rsidR="00D51F95" w:rsidRPr="00385DF7" w:rsidRDefault="00133CC0" w:rsidP="00D51F95">
      <w:pPr>
        <w:pStyle w:val="CRGENQ"/>
        <w:keepLines w:val="0"/>
        <w:widowControl w:val="0"/>
        <w:spacing w:after="0" w:line="240" w:lineRule="auto"/>
        <w:jc w:val="left"/>
        <w:rPr>
          <w:rFonts w:ascii="Times New Roman" w:hAnsi="Times New Roman"/>
          <w:b/>
          <w:noProof w:val="0"/>
          <w:sz w:val="24"/>
          <w:lang w:val="en-US"/>
        </w:rPr>
      </w:pPr>
      <w:r>
        <w:rPr>
          <w:rFonts w:ascii="Times New Roman" w:hAnsi="Times New Roman"/>
          <w:b/>
          <w:noProof w:val="0"/>
          <w:sz w:val="24"/>
          <w:lang w:val="en-US"/>
        </w:rPr>
        <w:t>1-14</w:t>
      </w:r>
      <w:r>
        <w:rPr>
          <w:rFonts w:ascii="Times New Roman" w:hAnsi="Times New Roman"/>
          <w:b/>
          <w:noProof w:val="0"/>
          <w:sz w:val="24"/>
          <w:lang w:val="en-US"/>
        </w:rPr>
        <w:tab/>
      </w:r>
      <w:r w:rsidR="00D51F95" w:rsidRPr="00385DF7">
        <w:rPr>
          <w:rFonts w:ascii="Times New Roman" w:hAnsi="Times New Roman"/>
          <w:b/>
          <w:noProof w:val="0"/>
          <w:sz w:val="24"/>
          <w:lang w:val="en-US"/>
        </w:rPr>
        <w:t xml:space="preserve">What is a contact point? How </w:t>
      </w:r>
      <w:r w:rsidR="006E02C8">
        <w:rPr>
          <w:rFonts w:ascii="Times New Roman" w:hAnsi="Times New Roman"/>
          <w:b/>
          <w:noProof w:val="0"/>
          <w:sz w:val="24"/>
          <w:lang w:val="en-US"/>
        </w:rPr>
        <w:t>do marketers link</w:t>
      </w:r>
      <w:r w:rsidR="00D51F95" w:rsidRPr="00385DF7">
        <w:rPr>
          <w:rFonts w:ascii="Times New Roman" w:hAnsi="Times New Roman"/>
          <w:b/>
          <w:noProof w:val="0"/>
          <w:sz w:val="24"/>
          <w:lang w:val="en-US"/>
        </w:rPr>
        <w:t xml:space="preserve"> contact points to </w:t>
      </w:r>
      <w:r>
        <w:rPr>
          <w:rFonts w:ascii="Times New Roman" w:hAnsi="Times New Roman"/>
          <w:b/>
          <w:noProof w:val="0"/>
          <w:sz w:val="24"/>
          <w:lang w:val="en-US"/>
        </w:rPr>
        <w:tab/>
      </w:r>
      <w:r w:rsidR="00D51F95" w:rsidRPr="00385DF7">
        <w:rPr>
          <w:rFonts w:ascii="Times New Roman" w:hAnsi="Times New Roman"/>
          <w:b/>
          <w:noProof w:val="0"/>
          <w:sz w:val="24"/>
          <w:lang w:val="en-US"/>
        </w:rPr>
        <w:t>customer engagement?</w:t>
      </w:r>
    </w:p>
    <w:p w14:paraId="2C344C37" w14:textId="77777777" w:rsidR="00385DF7" w:rsidRDefault="00385DF7" w:rsidP="00D51F95">
      <w:pPr>
        <w:pStyle w:val="CRGENQ"/>
        <w:keepLines w:val="0"/>
        <w:widowControl w:val="0"/>
        <w:spacing w:after="0" w:line="240" w:lineRule="auto"/>
        <w:jc w:val="left"/>
        <w:rPr>
          <w:rFonts w:ascii="Times New Roman" w:hAnsi="Times New Roman"/>
          <w:b/>
          <w:noProof w:val="0"/>
          <w:sz w:val="24"/>
          <w:lang w:val="en-US"/>
        </w:rPr>
      </w:pPr>
    </w:p>
    <w:p w14:paraId="6D5CA7FA" w14:textId="77777777" w:rsidR="00385DF7" w:rsidRPr="00385DF7" w:rsidRDefault="00385DF7" w:rsidP="00385DF7">
      <w:r>
        <w:tab/>
      </w:r>
      <w:r w:rsidRPr="00385DF7">
        <w:t xml:space="preserve">A contact point is any place where customers interact with or acquire additional </w:t>
      </w:r>
      <w:r>
        <w:tab/>
      </w:r>
      <w:r w:rsidRPr="00385DF7">
        <w:t>information about a firm.</w:t>
      </w:r>
      <w:r>
        <w:t xml:space="preserve"> </w:t>
      </w:r>
      <w:r w:rsidRPr="00385DF7">
        <w:t xml:space="preserve">Customer engagement programs often utilize digital media; </w:t>
      </w:r>
      <w:r>
        <w:tab/>
      </w:r>
      <w:r w:rsidRPr="00385DF7">
        <w:t xml:space="preserve">however, they should also become part of a more integrated marketing approach. </w:t>
      </w:r>
    </w:p>
    <w:p w14:paraId="16A52566" w14:textId="77777777" w:rsidR="00385DF7" w:rsidRDefault="00385DF7" w:rsidP="00D51F95">
      <w:pPr>
        <w:pStyle w:val="CRGENQ"/>
        <w:keepLines w:val="0"/>
        <w:widowControl w:val="0"/>
        <w:spacing w:after="0" w:line="240" w:lineRule="auto"/>
        <w:jc w:val="left"/>
        <w:rPr>
          <w:rFonts w:ascii="Times New Roman" w:hAnsi="Times New Roman"/>
          <w:b/>
          <w:noProof w:val="0"/>
          <w:sz w:val="24"/>
          <w:lang w:val="en-US"/>
        </w:rPr>
      </w:pPr>
    </w:p>
    <w:p w14:paraId="58986C08" w14:textId="77777777" w:rsidR="00D51F95" w:rsidRPr="00385DF7" w:rsidRDefault="00133CC0" w:rsidP="00D51F95">
      <w:pPr>
        <w:pStyle w:val="CRGENQ"/>
        <w:keepLines w:val="0"/>
        <w:widowControl w:val="0"/>
        <w:spacing w:after="0" w:line="240" w:lineRule="auto"/>
        <w:jc w:val="left"/>
        <w:rPr>
          <w:rFonts w:ascii="Times New Roman" w:hAnsi="Times New Roman"/>
          <w:b/>
          <w:noProof w:val="0"/>
          <w:sz w:val="24"/>
          <w:lang w:val="en-US"/>
        </w:rPr>
      </w:pPr>
      <w:r>
        <w:rPr>
          <w:rFonts w:ascii="Times New Roman" w:hAnsi="Times New Roman"/>
          <w:b/>
          <w:noProof w:val="0"/>
          <w:sz w:val="24"/>
          <w:lang w:val="en-US"/>
        </w:rPr>
        <w:t>1-</w:t>
      </w:r>
      <w:r w:rsidR="00D51F95" w:rsidRPr="00385DF7">
        <w:rPr>
          <w:rFonts w:ascii="Times New Roman" w:hAnsi="Times New Roman"/>
          <w:b/>
          <w:noProof w:val="0"/>
          <w:vanish/>
          <w:sz w:val="24"/>
          <w:lang w:val="en-US"/>
        </w:rPr>
        <w:t>&lt;general-problem id="ch01ps01gen011" label="11" maxpoints="1"&gt;&lt;inst&gt;</w:t>
      </w:r>
      <w:r w:rsidR="00D51F95" w:rsidRPr="00385DF7">
        <w:rPr>
          <w:rStyle w:val="CRGENQNUM"/>
          <w:rFonts w:ascii="Times New Roman" w:hAnsi="Times New Roman"/>
          <w:b/>
          <w:noProof w:val="0"/>
          <w:sz w:val="24"/>
          <w:lang w:val="en-US"/>
        </w:rPr>
        <w:t>1</w:t>
      </w:r>
      <w:r w:rsidR="006E02C8">
        <w:rPr>
          <w:rStyle w:val="CRGENQNUM"/>
          <w:rFonts w:ascii="Times New Roman" w:hAnsi="Times New Roman"/>
          <w:b/>
          <w:noProof w:val="0"/>
          <w:sz w:val="24"/>
          <w:lang w:val="en-US"/>
        </w:rPr>
        <w:t>5</w:t>
      </w:r>
      <w:r w:rsidR="00385DF7" w:rsidRPr="00385DF7">
        <w:rPr>
          <w:rStyle w:val="CRGENQNUM"/>
          <w:rFonts w:ascii="Times New Roman" w:hAnsi="Times New Roman"/>
          <w:b/>
          <w:noProof w:val="0"/>
          <w:sz w:val="24"/>
          <w:lang w:val="en-US"/>
        </w:rPr>
        <w:tab/>
      </w:r>
      <w:r w:rsidR="00D51F95" w:rsidRPr="00385DF7">
        <w:rPr>
          <w:rFonts w:ascii="Times New Roman" w:hAnsi="Times New Roman"/>
          <w:b/>
          <w:noProof w:val="0"/>
          <w:vanish/>
          <w:sz w:val="24"/>
          <w:lang w:val="en-US"/>
        </w:rPr>
        <w:t>&lt;/inst&gt;&lt;question id="ch01ps01q011"&gt;&lt;para&gt;</w:t>
      </w:r>
      <w:proofErr w:type="gramStart"/>
      <w:r w:rsidR="00D51F95" w:rsidRPr="00385DF7">
        <w:rPr>
          <w:rFonts w:ascii="Times New Roman" w:hAnsi="Times New Roman"/>
          <w:b/>
          <w:noProof w:val="0"/>
          <w:sz w:val="24"/>
          <w:lang w:val="en-US"/>
        </w:rPr>
        <w:t>What</w:t>
      </w:r>
      <w:proofErr w:type="gramEnd"/>
      <w:r w:rsidR="00D51F95" w:rsidRPr="00385DF7">
        <w:rPr>
          <w:rFonts w:ascii="Times New Roman" w:hAnsi="Times New Roman"/>
          <w:b/>
          <w:noProof w:val="0"/>
          <w:sz w:val="24"/>
          <w:lang w:val="en-US"/>
        </w:rPr>
        <w:t xml:space="preserve"> are the components of an integrated marketing communications </w:t>
      </w:r>
      <w:r w:rsidR="00385DF7">
        <w:rPr>
          <w:rFonts w:ascii="Times New Roman" w:hAnsi="Times New Roman"/>
          <w:b/>
          <w:noProof w:val="0"/>
          <w:sz w:val="24"/>
          <w:lang w:val="en-US"/>
        </w:rPr>
        <w:tab/>
      </w:r>
      <w:r w:rsidR="00D51F95" w:rsidRPr="00385DF7">
        <w:rPr>
          <w:rFonts w:ascii="Times New Roman" w:hAnsi="Times New Roman"/>
          <w:b/>
          <w:noProof w:val="0"/>
          <w:sz w:val="24"/>
          <w:lang w:val="en-US"/>
        </w:rPr>
        <w:t>program, as</w:t>
      </w:r>
      <w:r w:rsidR="00385DF7">
        <w:rPr>
          <w:rFonts w:ascii="Times New Roman" w:hAnsi="Times New Roman"/>
          <w:b/>
          <w:noProof w:val="0"/>
          <w:sz w:val="24"/>
          <w:lang w:val="en-US"/>
        </w:rPr>
        <w:t xml:space="preserve"> </w:t>
      </w:r>
      <w:r w:rsidR="00D51F95" w:rsidRPr="00385DF7">
        <w:rPr>
          <w:rFonts w:ascii="Times New Roman" w:hAnsi="Times New Roman"/>
          <w:b/>
          <w:noProof w:val="0"/>
          <w:sz w:val="24"/>
          <w:lang w:val="en-US"/>
        </w:rPr>
        <w:t>outlined in this textbook?</w:t>
      </w:r>
      <w:r w:rsidR="00D51F95" w:rsidRPr="00385DF7">
        <w:rPr>
          <w:rFonts w:ascii="Times New Roman" w:hAnsi="Times New Roman"/>
          <w:b/>
          <w:noProof w:val="0"/>
          <w:vanish/>
          <w:sz w:val="24"/>
          <w:lang w:val="en-US"/>
        </w:rPr>
        <w:t>&lt;/para&gt;&lt;/question&gt;&lt;/general-problem&gt;</w:t>
      </w:r>
    </w:p>
    <w:p w14:paraId="6A754EAA" w14:textId="77777777" w:rsidR="00D51F95" w:rsidRDefault="00D51F95">
      <w:pPr>
        <w:tabs>
          <w:tab w:val="left" w:pos="-720"/>
        </w:tabs>
        <w:suppressAutoHyphens/>
        <w:spacing w:line="240" w:lineRule="atLeast"/>
        <w:jc w:val="both"/>
        <w:rPr>
          <w:spacing w:val="-3"/>
        </w:rPr>
      </w:pPr>
    </w:p>
    <w:p w14:paraId="3157AED8" w14:textId="77777777" w:rsidR="006E02C8" w:rsidRDefault="00385DF7">
      <w:pPr>
        <w:tabs>
          <w:tab w:val="left" w:pos="-720"/>
        </w:tabs>
        <w:suppressAutoHyphens/>
        <w:spacing w:line="240" w:lineRule="atLeast"/>
        <w:jc w:val="both"/>
        <w:rPr>
          <w:spacing w:val="-3"/>
        </w:rPr>
      </w:pPr>
      <w:r>
        <w:rPr>
          <w:spacing w:val="-3"/>
        </w:rPr>
        <w:tab/>
      </w:r>
      <w:r w:rsidR="006E02C8">
        <w:rPr>
          <w:spacing w:val="-3"/>
        </w:rPr>
        <w:t>T</w:t>
      </w:r>
      <w:r>
        <w:rPr>
          <w:spacing w:val="-3"/>
        </w:rPr>
        <w:t xml:space="preserve">he IMC foundation includes </w:t>
      </w:r>
      <w:r w:rsidR="006E02C8">
        <w:rPr>
          <w:spacing w:val="-3"/>
        </w:rPr>
        <w:t xml:space="preserve">corporate </w:t>
      </w:r>
      <w:r>
        <w:rPr>
          <w:spacing w:val="-3"/>
        </w:rPr>
        <w:t xml:space="preserve">and brand management, understanding </w:t>
      </w:r>
      <w:r>
        <w:rPr>
          <w:spacing w:val="-3"/>
        </w:rPr>
        <w:tab/>
        <w:t xml:space="preserve">buyer behaviors, and </w:t>
      </w:r>
      <w:r w:rsidR="006E02C8">
        <w:rPr>
          <w:spacing w:val="-3"/>
        </w:rPr>
        <w:t>communications research</w:t>
      </w:r>
      <w:r>
        <w:rPr>
          <w:spacing w:val="-3"/>
        </w:rPr>
        <w:t>.</w:t>
      </w:r>
    </w:p>
    <w:p w14:paraId="0BDB5B34" w14:textId="77777777" w:rsidR="006E02C8" w:rsidRDefault="006E02C8">
      <w:pPr>
        <w:tabs>
          <w:tab w:val="left" w:pos="-720"/>
        </w:tabs>
        <w:suppressAutoHyphens/>
        <w:spacing w:line="240" w:lineRule="atLeast"/>
        <w:jc w:val="both"/>
        <w:rPr>
          <w:spacing w:val="-3"/>
        </w:rPr>
      </w:pPr>
      <w:r>
        <w:rPr>
          <w:spacing w:val="-3"/>
        </w:rPr>
        <w:tab/>
      </w:r>
    </w:p>
    <w:p w14:paraId="79469F59" w14:textId="77777777" w:rsidR="006E02C8" w:rsidRDefault="006E02C8">
      <w:pPr>
        <w:tabs>
          <w:tab w:val="left" w:pos="-720"/>
        </w:tabs>
        <w:suppressAutoHyphens/>
        <w:spacing w:line="240" w:lineRule="atLeast"/>
        <w:jc w:val="both"/>
        <w:rPr>
          <w:spacing w:val="-3"/>
        </w:rPr>
      </w:pPr>
      <w:r>
        <w:rPr>
          <w:spacing w:val="-3"/>
        </w:rPr>
        <w:tab/>
        <w:t>A</w:t>
      </w:r>
      <w:r w:rsidR="00425D8A">
        <w:rPr>
          <w:spacing w:val="-3"/>
        </w:rPr>
        <w:t>dvertising management programs</w:t>
      </w:r>
      <w:r>
        <w:rPr>
          <w:spacing w:val="-3"/>
        </w:rPr>
        <w:t xml:space="preserve"> include campaign management</w:t>
      </w:r>
      <w:r w:rsidR="00425D8A">
        <w:rPr>
          <w:spacing w:val="-3"/>
        </w:rPr>
        <w:t>,</w:t>
      </w:r>
      <w:r>
        <w:rPr>
          <w:spacing w:val="-3"/>
        </w:rPr>
        <w:t xml:space="preserve"> design issues, </w:t>
      </w:r>
      <w:r>
        <w:rPr>
          <w:spacing w:val="-3"/>
        </w:rPr>
        <w:tab/>
        <w:t>and the selection of traditional media.</w:t>
      </w:r>
    </w:p>
    <w:p w14:paraId="255C01C9" w14:textId="77777777" w:rsidR="006E02C8" w:rsidRDefault="006E02C8">
      <w:pPr>
        <w:tabs>
          <w:tab w:val="left" w:pos="-720"/>
        </w:tabs>
        <w:suppressAutoHyphens/>
        <w:spacing w:line="240" w:lineRule="atLeast"/>
        <w:jc w:val="both"/>
        <w:rPr>
          <w:spacing w:val="-3"/>
        </w:rPr>
      </w:pPr>
    </w:p>
    <w:p w14:paraId="55BD3796" w14:textId="77777777" w:rsidR="006E02C8" w:rsidRDefault="006E02C8" w:rsidP="006E02C8">
      <w:pPr>
        <w:tabs>
          <w:tab w:val="left" w:pos="-720"/>
        </w:tabs>
        <w:suppressAutoHyphens/>
        <w:spacing w:line="240" w:lineRule="atLeast"/>
        <w:jc w:val="both"/>
        <w:rPr>
          <w:szCs w:val="24"/>
        </w:rPr>
      </w:pPr>
      <w:r>
        <w:rPr>
          <w:spacing w:val="-3"/>
        </w:rPr>
        <w:tab/>
        <w:t xml:space="preserve">Digital and alternative programs include </w:t>
      </w:r>
      <w:r w:rsidRPr="00C5463A">
        <w:rPr>
          <w:vanish/>
        </w:rPr>
        <w:t>&lt;OLINK&gt;</w:t>
      </w:r>
      <w:r>
        <w:t>d</w:t>
      </w:r>
      <w:r w:rsidRPr="004D6A16">
        <w:rPr>
          <w:szCs w:val="24"/>
        </w:rPr>
        <w:t>igital marketing</w:t>
      </w:r>
      <w:r>
        <w:rPr>
          <w:szCs w:val="24"/>
        </w:rPr>
        <w:t xml:space="preserve">, social media, and </w:t>
      </w:r>
      <w:r>
        <w:rPr>
          <w:szCs w:val="24"/>
        </w:rPr>
        <w:tab/>
        <w:t>alternative marketing.</w:t>
      </w:r>
    </w:p>
    <w:p w14:paraId="570A5ED7" w14:textId="77777777" w:rsidR="006E02C8" w:rsidRDefault="006E02C8" w:rsidP="006E02C8">
      <w:pPr>
        <w:tabs>
          <w:tab w:val="left" w:pos="-720"/>
        </w:tabs>
        <w:suppressAutoHyphens/>
        <w:spacing w:line="240" w:lineRule="atLeast"/>
        <w:jc w:val="both"/>
        <w:rPr>
          <w:spacing w:val="-3"/>
        </w:rPr>
      </w:pPr>
    </w:p>
    <w:p w14:paraId="43E546C8" w14:textId="77777777" w:rsidR="006E02C8" w:rsidRDefault="006E02C8" w:rsidP="006E02C8">
      <w:pPr>
        <w:tabs>
          <w:tab w:val="left" w:pos="-720"/>
        </w:tabs>
        <w:suppressAutoHyphens/>
        <w:spacing w:line="240" w:lineRule="atLeast"/>
        <w:jc w:val="both"/>
        <w:rPr>
          <w:spacing w:val="-3"/>
        </w:rPr>
      </w:pPr>
      <w:r>
        <w:rPr>
          <w:spacing w:val="-3"/>
        </w:rPr>
        <w:tab/>
        <w:t xml:space="preserve">Selling components include: database, direct response programs, and personal </w:t>
      </w:r>
      <w:r>
        <w:rPr>
          <w:spacing w:val="-3"/>
        </w:rPr>
        <w:tab/>
        <w:t>selling, sales promotions, and public relations and sponsorships.</w:t>
      </w:r>
    </w:p>
    <w:p w14:paraId="4DD936FB" w14:textId="77777777" w:rsidR="006E02C8" w:rsidRDefault="006E02C8" w:rsidP="006E02C8">
      <w:pPr>
        <w:tabs>
          <w:tab w:val="left" w:pos="-720"/>
        </w:tabs>
        <w:suppressAutoHyphens/>
        <w:spacing w:line="240" w:lineRule="atLeast"/>
        <w:jc w:val="both"/>
        <w:rPr>
          <w:spacing w:val="-3"/>
        </w:rPr>
      </w:pPr>
      <w:r>
        <w:rPr>
          <w:spacing w:val="-3"/>
        </w:rPr>
        <w:tab/>
      </w:r>
    </w:p>
    <w:p w14:paraId="211F0A3C" w14:textId="77777777" w:rsidR="006E02C8" w:rsidRPr="00904F56" w:rsidRDefault="006E02C8" w:rsidP="006E02C8">
      <w:pPr>
        <w:tabs>
          <w:tab w:val="left" w:pos="-720"/>
        </w:tabs>
        <w:suppressAutoHyphens/>
        <w:spacing w:line="240" w:lineRule="atLeast"/>
        <w:jc w:val="both"/>
        <w:rPr>
          <w:spacing w:val="-3"/>
        </w:rPr>
      </w:pPr>
      <w:r>
        <w:rPr>
          <w:spacing w:val="-3"/>
        </w:rPr>
        <w:tab/>
      </w:r>
      <w:r w:rsidRPr="00680F6A">
        <w:rPr>
          <w:spacing w:val="-3"/>
        </w:rPr>
        <w:t>Integration include</w:t>
      </w:r>
      <w:r>
        <w:rPr>
          <w:spacing w:val="-3"/>
        </w:rPr>
        <w:t>s regulations and ethics</w:t>
      </w:r>
      <w:r w:rsidRPr="00680F6A">
        <w:rPr>
          <w:spacing w:val="-3"/>
        </w:rPr>
        <w:t xml:space="preserve"> </w:t>
      </w:r>
      <w:r>
        <w:rPr>
          <w:spacing w:val="-3"/>
        </w:rPr>
        <w:t>along with I</w:t>
      </w:r>
      <w:r w:rsidRPr="00904F56">
        <w:rPr>
          <w:spacing w:val="-3"/>
        </w:rPr>
        <w:t>MC evaluation</w:t>
      </w:r>
      <w:r>
        <w:rPr>
          <w:spacing w:val="-3"/>
        </w:rPr>
        <w:t>.</w:t>
      </w:r>
    </w:p>
    <w:p w14:paraId="3ED86B7A" w14:textId="77777777" w:rsidR="006E02C8" w:rsidRDefault="006E02C8" w:rsidP="006E02C8">
      <w:pPr>
        <w:tabs>
          <w:tab w:val="left" w:pos="-720"/>
        </w:tabs>
        <w:suppressAutoHyphens/>
        <w:spacing w:line="240" w:lineRule="atLeast"/>
        <w:jc w:val="both"/>
        <w:rPr>
          <w:spacing w:val="-3"/>
        </w:rPr>
      </w:pPr>
    </w:p>
    <w:p w14:paraId="0F9FEC55" w14:textId="77777777" w:rsidR="00F11683" w:rsidRDefault="00133CC0">
      <w:pPr>
        <w:tabs>
          <w:tab w:val="left" w:pos="-720"/>
        </w:tabs>
        <w:suppressAutoHyphens/>
        <w:spacing w:line="240" w:lineRule="atLeast"/>
        <w:jc w:val="both"/>
        <w:rPr>
          <w:b/>
          <w:bCs/>
          <w:spacing w:val="-3"/>
        </w:rPr>
      </w:pPr>
      <w:r>
        <w:rPr>
          <w:b/>
          <w:bCs/>
          <w:spacing w:val="-3"/>
        </w:rPr>
        <w:t>1-</w:t>
      </w:r>
      <w:r w:rsidR="00AD462A">
        <w:rPr>
          <w:b/>
          <w:bCs/>
          <w:spacing w:val="-3"/>
        </w:rPr>
        <w:t>1</w:t>
      </w:r>
      <w:r w:rsidR="006E02C8">
        <w:rPr>
          <w:b/>
          <w:bCs/>
          <w:spacing w:val="-3"/>
        </w:rPr>
        <w:t>6</w:t>
      </w:r>
      <w:r w:rsidR="00F11683">
        <w:rPr>
          <w:b/>
          <w:bCs/>
          <w:spacing w:val="-3"/>
        </w:rPr>
        <w:tab/>
        <w:t>What is a GIMC? Why is it important for multinational firms?</w:t>
      </w:r>
    </w:p>
    <w:p w14:paraId="053A3786" w14:textId="77777777" w:rsidR="00F11683" w:rsidRDefault="00F11683">
      <w:pPr>
        <w:tabs>
          <w:tab w:val="left" w:pos="-720"/>
        </w:tabs>
        <w:suppressAutoHyphens/>
        <w:spacing w:line="240" w:lineRule="atLeast"/>
        <w:jc w:val="both"/>
        <w:rPr>
          <w:b/>
          <w:bCs/>
          <w:spacing w:val="-3"/>
        </w:rPr>
      </w:pPr>
    </w:p>
    <w:p w14:paraId="2570BD76" w14:textId="77777777" w:rsidR="00F11683" w:rsidRDefault="00F11683">
      <w:pPr>
        <w:pStyle w:val="BodyTextIndent3"/>
        <w:rPr>
          <w:i w:val="0"/>
          <w:iCs w:val="0"/>
        </w:rPr>
      </w:pPr>
      <w:r>
        <w:rPr>
          <w:i w:val="0"/>
          <w:iCs w:val="0"/>
        </w:rPr>
        <w:t>GIMC is a globally integrated marketing communications program. A GIMC program has the same goals as IMC except on a larger scale. These programs are important for companies that choose to compete internationally, so that the firm’s unified message is presented effectively in other nations and regions.</w:t>
      </w:r>
    </w:p>
    <w:p w14:paraId="71213107" w14:textId="77777777" w:rsidR="00F11683" w:rsidRDefault="00F11683">
      <w:pPr>
        <w:tabs>
          <w:tab w:val="left" w:pos="-720"/>
        </w:tabs>
        <w:suppressAutoHyphens/>
        <w:spacing w:line="240" w:lineRule="atLeast"/>
        <w:jc w:val="both"/>
        <w:rPr>
          <w:spacing w:val="-3"/>
        </w:rPr>
      </w:pPr>
    </w:p>
    <w:p w14:paraId="2162DF98" w14:textId="77777777" w:rsidR="00F11683" w:rsidRDefault="00133CC0">
      <w:pPr>
        <w:pStyle w:val="BodyText2"/>
      </w:pPr>
      <w:r>
        <w:t>1-</w:t>
      </w:r>
      <w:r w:rsidR="006E02C8">
        <w:t>17</w:t>
      </w:r>
      <w:r w:rsidR="00F11683">
        <w:tab/>
      </w:r>
      <w:proofErr w:type="gramStart"/>
      <w:r w:rsidR="00F11683">
        <w:t>What</w:t>
      </w:r>
      <w:proofErr w:type="gramEnd"/>
      <w:r w:rsidR="00F11683">
        <w:t xml:space="preserve"> is the difference between standardization and adaptation in GIMC </w:t>
      </w:r>
    </w:p>
    <w:p w14:paraId="69287C0B" w14:textId="77777777" w:rsidR="00F11683" w:rsidRDefault="00F11683">
      <w:pPr>
        <w:pStyle w:val="BodyText2"/>
      </w:pPr>
      <w:r>
        <w:t xml:space="preserve">           </w:t>
      </w:r>
      <w:proofErr w:type="gramStart"/>
      <w:r>
        <w:t>programs</w:t>
      </w:r>
      <w:proofErr w:type="gramEnd"/>
      <w:r>
        <w:t>?</w:t>
      </w:r>
    </w:p>
    <w:p w14:paraId="512BAA2E" w14:textId="77777777" w:rsidR="00F11683" w:rsidRDefault="00F11683">
      <w:pPr>
        <w:tabs>
          <w:tab w:val="left" w:pos="-720"/>
        </w:tabs>
        <w:suppressAutoHyphens/>
        <w:spacing w:line="240" w:lineRule="atLeast"/>
        <w:jc w:val="both"/>
        <w:rPr>
          <w:spacing w:val="-3"/>
        </w:rPr>
      </w:pPr>
    </w:p>
    <w:p w14:paraId="132C8E0A" w14:textId="77777777" w:rsidR="00F11683" w:rsidRDefault="00F11683">
      <w:pPr>
        <w:pStyle w:val="BodyTextIndent3"/>
        <w:rPr>
          <w:i w:val="0"/>
          <w:iCs w:val="0"/>
        </w:rPr>
      </w:pPr>
      <w:r>
        <w:rPr>
          <w:i w:val="0"/>
          <w:iCs w:val="0"/>
        </w:rPr>
        <w:t xml:space="preserve">The difference between standardization and adaptation is how the product is marketed. Standardization means the company sells the same product in different countries and maintains the same basic message. Adaptation means adjusting the </w:t>
      </w:r>
      <w:r>
        <w:rPr>
          <w:i w:val="0"/>
          <w:iCs w:val="0"/>
        </w:rPr>
        <w:lastRenderedPageBreak/>
        <w:t>message for various individual countries or regions. Both can be a part of a GIMC program.</w:t>
      </w:r>
    </w:p>
    <w:p w14:paraId="2F51DB9E" w14:textId="77777777" w:rsidR="00F11683" w:rsidRDefault="00F11683"/>
    <w:p w14:paraId="726308E6" w14:textId="77777777" w:rsidR="004429B5" w:rsidRDefault="004429B5"/>
    <w:p w14:paraId="5C594ADA" w14:textId="77777777" w:rsidR="00F11683" w:rsidRDefault="00F11683">
      <w:pPr>
        <w:pStyle w:val="Heading6"/>
        <w:rPr>
          <w:b/>
          <w:bCs/>
        </w:rPr>
      </w:pPr>
      <w:r>
        <w:rPr>
          <w:b/>
          <w:bCs/>
        </w:rPr>
        <w:t>CRITICAL THINKING EXERCISES</w:t>
      </w:r>
    </w:p>
    <w:p w14:paraId="68996B3A" w14:textId="77777777" w:rsidR="00F11683" w:rsidRDefault="00F11683">
      <w:pPr>
        <w:tabs>
          <w:tab w:val="left" w:pos="-720"/>
        </w:tabs>
        <w:suppressAutoHyphens/>
        <w:spacing w:line="240" w:lineRule="atLeast"/>
        <w:jc w:val="both"/>
        <w:rPr>
          <w:spacing w:val="-3"/>
        </w:rPr>
      </w:pPr>
    </w:p>
    <w:p w14:paraId="60B38EB3" w14:textId="77777777" w:rsidR="00F11683" w:rsidRDefault="00F11683">
      <w:pPr>
        <w:tabs>
          <w:tab w:val="left" w:pos="-720"/>
        </w:tabs>
        <w:suppressAutoHyphens/>
        <w:spacing w:line="240" w:lineRule="atLeast"/>
        <w:ind w:left="720" w:hanging="720"/>
        <w:jc w:val="both"/>
        <w:rPr>
          <w:b/>
          <w:spacing w:val="-3"/>
        </w:rPr>
      </w:pPr>
      <w:r>
        <w:rPr>
          <w:b/>
          <w:spacing w:val="-3"/>
        </w:rPr>
        <w:t>Discussion Questions</w:t>
      </w:r>
    </w:p>
    <w:p w14:paraId="637641D1" w14:textId="77777777" w:rsidR="00F11683" w:rsidRDefault="00F11683">
      <w:pPr>
        <w:tabs>
          <w:tab w:val="left" w:pos="-720"/>
        </w:tabs>
        <w:suppressAutoHyphens/>
        <w:spacing w:line="240" w:lineRule="atLeast"/>
        <w:ind w:left="720" w:hanging="720"/>
        <w:jc w:val="both"/>
        <w:rPr>
          <w:b/>
          <w:spacing w:val="-3"/>
        </w:rPr>
      </w:pPr>
    </w:p>
    <w:p w14:paraId="4AC7D221" w14:textId="77777777" w:rsidR="0011404A" w:rsidRPr="0011404A" w:rsidRDefault="009A039C" w:rsidP="0011404A">
      <w:pPr>
        <w:pStyle w:val="CRGENQ"/>
        <w:rPr>
          <w:rFonts w:ascii="Times New Roman" w:hAnsi="Times New Roman"/>
          <w:b/>
          <w:sz w:val="24"/>
          <w:szCs w:val="24"/>
        </w:rPr>
      </w:pPr>
      <w:r w:rsidRPr="0011404A">
        <w:rPr>
          <w:rFonts w:ascii="Times New Roman" w:hAnsi="Times New Roman"/>
          <w:b/>
          <w:spacing w:val="-3"/>
          <w:sz w:val="24"/>
          <w:szCs w:val="24"/>
        </w:rPr>
        <w:t>1</w:t>
      </w:r>
      <w:r w:rsidR="00133CC0">
        <w:rPr>
          <w:rFonts w:ascii="Times New Roman" w:hAnsi="Times New Roman"/>
          <w:b/>
          <w:spacing w:val="-3"/>
          <w:sz w:val="24"/>
          <w:szCs w:val="24"/>
        </w:rPr>
        <w:t>-1</w:t>
      </w:r>
      <w:r w:rsidR="00713785">
        <w:rPr>
          <w:rFonts w:ascii="Times New Roman" w:hAnsi="Times New Roman"/>
          <w:b/>
          <w:spacing w:val="-3"/>
          <w:sz w:val="24"/>
          <w:szCs w:val="24"/>
        </w:rPr>
        <w:t>8</w:t>
      </w:r>
      <w:r w:rsidR="00DD1F51">
        <w:rPr>
          <w:rFonts w:ascii="Times New Roman" w:hAnsi="Times New Roman"/>
          <w:b/>
          <w:spacing w:val="-3"/>
          <w:sz w:val="24"/>
          <w:szCs w:val="24"/>
        </w:rPr>
        <w:t xml:space="preserve"> </w:t>
      </w:r>
      <w:r w:rsidR="0011404A" w:rsidRPr="0011404A">
        <w:rPr>
          <w:rFonts w:ascii="Times New Roman" w:hAnsi="Times New Roman"/>
          <w:b/>
          <w:sz w:val="24"/>
          <w:szCs w:val="24"/>
        </w:rPr>
        <w:t xml:space="preserve">Do you use Miracle Whip? Ask five people how they feel about the </w:t>
      </w:r>
      <w:r w:rsidR="00DD1F51">
        <w:rPr>
          <w:rFonts w:ascii="Times New Roman" w:hAnsi="Times New Roman"/>
          <w:b/>
          <w:sz w:val="24"/>
          <w:szCs w:val="24"/>
        </w:rPr>
        <w:tab/>
      </w:r>
      <w:r w:rsidR="0011404A" w:rsidRPr="0011404A">
        <w:rPr>
          <w:rFonts w:ascii="Times New Roman" w:hAnsi="Times New Roman"/>
          <w:b/>
          <w:sz w:val="24"/>
          <w:szCs w:val="24"/>
        </w:rPr>
        <w:t xml:space="preserve">product. Using YouTube and the </w:t>
      </w:r>
      <w:r w:rsidR="00713785">
        <w:rPr>
          <w:rFonts w:ascii="Times New Roman" w:hAnsi="Times New Roman"/>
          <w:b/>
          <w:sz w:val="24"/>
          <w:szCs w:val="24"/>
        </w:rPr>
        <w:t>web</w:t>
      </w:r>
      <w:r w:rsidR="0011404A" w:rsidRPr="0011404A">
        <w:rPr>
          <w:rFonts w:ascii="Times New Roman" w:hAnsi="Times New Roman"/>
          <w:b/>
          <w:sz w:val="24"/>
          <w:szCs w:val="24"/>
        </w:rPr>
        <w:t xml:space="preserve">site from this book, view the 2011 </w:t>
      </w:r>
      <w:r w:rsidR="00DD1F51">
        <w:rPr>
          <w:rFonts w:ascii="Times New Roman" w:hAnsi="Times New Roman"/>
          <w:b/>
          <w:sz w:val="24"/>
          <w:szCs w:val="24"/>
        </w:rPr>
        <w:tab/>
      </w:r>
      <w:r w:rsidR="0011404A" w:rsidRPr="0011404A">
        <w:rPr>
          <w:rFonts w:ascii="Times New Roman" w:hAnsi="Times New Roman"/>
          <w:b/>
          <w:sz w:val="24"/>
          <w:szCs w:val="24"/>
        </w:rPr>
        <w:t xml:space="preserve">campaign. Evaluate its impact and explain whether you believe the campaign </w:t>
      </w:r>
      <w:r w:rsidR="00DD1F51">
        <w:rPr>
          <w:rFonts w:ascii="Times New Roman" w:hAnsi="Times New Roman"/>
          <w:b/>
          <w:sz w:val="24"/>
          <w:szCs w:val="24"/>
        </w:rPr>
        <w:tab/>
        <w:t xml:space="preserve">was a </w:t>
      </w:r>
      <w:r w:rsidR="0011404A" w:rsidRPr="0011404A">
        <w:rPr>
          <w:rFonts w:ascii="Times New Roman" w:hAnsi="Times New Roman"/>
          <w:b/>
          <w:sz w:val="24"/>
          <w:szCs w:val="24"/>
        </w:rPr>
        <w:t>good idea. Defend your answer.</w:t>
      </w:r>
    </w:p>
    <w:p w14:paraId="6ED528B5" w14:textId="77777777" w:rsidR="00903FA2" w:rsidRDefault="00903FA2">
      <w:pPr>
        <w:tabs>
          <w:tab w:val="left" w:pos="-720"/>
        </w:tabs>
        <w:suppressAutoHyphens/>
        <w:spacing w:line="240" w:lineRule="atLeast"/>
        <w:ind w:left="720" w:hanging="720"/>
        <w:jc w:val="both"/>
        <w:rPr>
          <w:b/>
          <w:bCs/>
          <w:spacing w:val="-3"/>
        </w:rPr>
      </w:pPr>
    </w:p>
    <w:p w14:paraId="0287971A" w14:textId="77777777" w:rsidR="0011404A" w:rsidRDefault="0011404A">
      <w:pPr>
        <w:tabs>
          <w:tab w:val="left" w:pos="-720"/>
        </w:tabs>
        <w:suppressAutoHyphens/>
        <w:spacing w:line="240" w:lineRule="atLeast"/>
        <w:ind w:left="720" w:hanging="720"/>
        <w:jc w:val="both"/>
        <w:rPr>
          <w:bCs/>
          <w:spacing w:val="-3"/>
        </w:rPr>
      </w:pPr>
      <w:r>
        <w:rPr>
          <w:b/>
          <w:bCs/>
          <w:spacing w:val="-3"/>
        </w:rPr>
        <w:tab/>
      </w:r>
      <w:r>
        <w:rPr>
          <w:bCs/>
          <w:spacing w:val="-3"/>
        </w:rPr>
        <w:t>Student answers will vary. There may be debate about the taste of Miracle Whip as well as the effectiveness of the campaign.</w:t>
      </w:r>
    </w:p>
    <w:p w14:paraId="26BC70ED" w14:textId="77777777" w:rsidR="0011404A" w:rsidRDefault="0011404A">
      <w:pPr>
        <w:tabs>
          <w:tab w:val="left" w:pos="-720"/>
        </w:tabs>
        <w:suppressAutoHyphens/>
        <w:spacing w:line="240" w:lineRule="atLeast"/>
        <w:ind w:left="720" w:hanging="720"/>
        <w:jc w:val="both"/>
        <w:rPr>
          <w:bCs/>
          <w:spacing w:val="-3"/>
        </w:rPr>
      </w:pPr>
    </w:p>
    <w:p w14:paraId="2644FB95" w14:textId="77777777" w:rsidR="00F11683" w:rsidRDefault="00713785" w:rsidP="00903FA2">
      <w:pPr>
        <w:tabs>
          <w:tab w:val="left" w:pos="-720"/>
        </w:tabs>
        <w:suppressAutoHyphens/>
        <w:spacing w:line="240" w:lineRule="atLeast"/>
        <w:ind w:left="720" w:hanging="720"/>
        <w:jc w:val="both"/>
        <w:rPr>
          <w:b/>
          <w:bCs/>
          <w:spacing w:val="-3"/>
        </w:rPr>
      </w:pPr>
      <w:r>
        <w:rPr>
          <w:b/>
          <w:bCs/>
          <w:spacing w:val="-3"/>
        </w:rPr>
        <w:t>1-</w:t>
      </w:r>
      <w:proofErr w:type="gramStart"/>
      <w:r>
        <w:rPr>
          <w:b/>
          <w:bCs/>
          <w:spacing w:val="-3"/>
        </w:rPr>
        <w:t>19</w:t>
      </w:r>
      <w:r w:rsidR="00DD1F51">
        <w:rPr>
          <w:b/>
          <w:bCs/>
          <w:spacing w:val="-3"/>
        </w:rPr>
        <w:t xml:space="preserve">  </w:t>
      </w:r>
      <w:r w:rsidR="00F11683">
        <w:rPr>
          <w:b/>
          <w:bCs/>
          <w:spacing w:val="-3"/>
        </w:rPr>
        <w:t>The</w:t>
      </w:r>
      <w:proofErr w:type="gramEnd"/>
      <w:r w:rsidR="00F11683">
        <w:rPr>
          <w:b/>
          <w:bCs/>
          <w:spacing w:val="-3"/>
        </w:rPr>
        <w:t xml:space="preserve"> marketing director for a furniture manufacturer has been assigned the task of developing an integrated marketing communications program to emphasizing the furniture’s natural look. Discuss the </w:t>
      </w:r>
      <w:r w:rsidR="00903FA2">
        <w:rPr>
          <w:b/>
          <w:bCs/>
          <w:spacing w:val="-3"/>
        </w:rPr>
        <w:t xml:space="preserve">problems </w:t>
      </w:r>
      <w:r w:rsidR="00F11683">
        <w:rPr>
          <w:b/>
          <w:bCs/>
          <w:spacing w:val="-3"/>
        </w:rPr>
        <w:t xml:space="preserve">the director may encounter in developing this message and in </w:t>
      </w:r>
      <w:r w:rsidR="00903FA2">
        <w:rPr>
          <w:b/>
          <w:bCs/>
          <w:spacing w:val="-3"/>
        </w:rPr>
        <w:t xml:space="preserve">ensuring that consumers </w:t>
      </w:r>
      <w:r w:rsidR="00F11683">
        <w:rPr>
          <w:b/>
          <w:bCs/>
          <w:spacing w:val="-3"/>
        </w:rPr>
        <w:t>understand the message correctly</w:t>
      </w:r>
      <w:r w:rsidR="0011404A">
        <w:rPr>
          <w:b/>
          <w:bCs/>
          <w:spacing w:val="-3"/>
        </w:rPr>
        <w:t>.</w:t>
      </w:r>
      <w:r w:rsidR="00F11683">
        <w:rPr>
          <w:b/>
          <w:bCs/>
          <w:spacing w:val="-3"/>
        </w:rPr>
        <w:t xml:space="preserve"> What type of</w:t>
      </w:r>
      <w:r w:rsidR="00903FA2">
        <w:rPr>
          <w:b/>
          <w:bCs/>
          <w:spacing w:val="-3"/>
        </w:rPr>
        <w:t xml:space="preserve"> </w:t>
      </w:r>
      <w:r w:rsidR="00F11683">
        <w:rPr>
          <w:b/>
          <w:bCs/>
          <w:spacing w:val="-3"/>
        </w:rPr>
        <w:t>noise may interfere with the communication process?</w:t>
      </w:r>
    </w:p>
    <w:p w14:paraId="3F74588C" w14:textId="77777777" w:rsidR="00F11683" w:rsidRDefault="00F11683">
      <w:pPr>
        <w:tabs>
          <w:tab w:val="left" w:pos="-720"/>
        </w:tabs>
        <w:suppressAutoHyphens/>
        <w:spacing w:line="240" w:lineRule="atLeast"/>
        <w:jc w:val="both"/>
        <w:rPr>
          <w:spacing w:val="-3"/>
        </w:rPr>
      </w:pPr>
    </w:p>
    <w:p w14:paraId="6D75CF65" w14:textId="77777777" w:rsidR="00F11683" w:rsidRDefault="0011404A" w:rsidP="00903FA2">
      <w:pPr>
        <w:pStyle w:val="BodyTextIndent3"/>
        <w:rPr>
          <w:i w:val="0"/>
          <w:iCs w:val="0"/>
        </w:rPr>
      </w:pPr>
      <w:r w:rsidRPr="0011404A">
        <w:rPr>
          <w:bCs/>
          <w:i w:val="0"/>
        </w:rPr>
        <w:t xml:space="preserve">Students may </w:t>
      </w:r>
      <w:r w:rsidR="00DD1F51">
        <w:rPr>
          <w:bCs/>
          <w:i w:val="0"/>
        </w:rPr>
        <w:t>refer to</w:t>
      </w:r>
      <w:r w:rsidRPr="0011404A">
        <w:rPr>
          <w:bCs/>
          <w:i w:val="0"/>
        </w:rPr>
        <w:t xml:space="preserve"> the communication process illustrated in Figure 1.1 for ideas. </w:t>
      </w:r>
      <w:r w:rsidR="00F11683" w:rsidRPr="0011404A">
        <w:rPr>
          <w:i w:val="0"/>
          <w:iCs w:val="0"/>
        </w:rPr>
        <w:t xml:space="preserve">In the discussion, students may note several things. The marketing director </w:t>
      </w:r>
      <w:r w:rsidR="00903FA2" w:rsidRPr="0011404A">
        <w:rPr>
          <w:i w:val="0"/>
          <w:iCs w:val="0"/>
        </w:rPr>
        <w:tab/>
      </w:r>
      <w:r w:rsidR="00F11683" w:rsidRPr="0011404A">
        <w:rPr>
          <w:i w:val="0"/>
          <w:iCs w:val="0"/>
        </w:rPr>
        <w:t>may</w:t>
      </w:r>
      <w:r w:rsidR="00F11683">
        <w:rPr>
          <w:i w:val="0"/>
          <w:iCs w:val="0"/>
        </w:rPr>
        <w:t xml:space="preserve"> run into problems if the company is already known in some other way.</w:t>
      </w:r>
      <w:r w:rsidR="00903FA2">
        <w:rPr>
          <w:i w:val="0"/>
          <w:iCs w:val="0"/>
        </w:rPr>
        <w:t xml:space="preserve"> In essence, the sender is being misinterpreted. Encoding problems would include</w:t>
      </w:r>
      <w:r w:rsidR="00F11683">
        <w:rPr>
          <w:i w:val="0"/>
          <w:iCs w:val="0"/>
        </w:rPr>
        <w:t xml:space="preserve"> </w:t>
      </w:r>
      <w:r w:rsidR="00903FA2">
        <w:rPr>
          <w:i w:val="0"/>
          <w:iCs w:val="0"/>
        </w:rPr>
        <w:t xml:space="preserve">the use of language in commercials. Transmission problems consist of any breakdown in the actual movement of the message (Internet crash, radio station off-the air, etc.). Decoding may be an issue if the receiver is impaired. </w:t>
      </w:r>
      <w:r w:rsidR="00F11683">
        <w:rPr>
          <w:i w:val="0"/>
          <w:iCs w:val="0"/>
        </w:rPr>
        <w:t>Also, noise</w:t>
      </w:r>
      <w:r w:rsidR="00903FA2">
        <w:rPr>
          <w:i w:val="0"/>
          <w:iCs w:val="0"/>
        </w:rPr>
        <w:t xml:space="preserve"> </w:t>
      </w:r>
      <w:r w:rsidR="00F11683">
        <w:rPr>
          <w:i w:val="0"/>
          <w:iCs w:val="0"/>
        </w:rPr>
        <w:t xml:space="preserve">in various marketing channels could prevent the </w:t>
      </w:r>
      <w:r w:rsidR="00903FA2">
        <w:rPr>
          <w:i w:val="0"/>
          <w:iCs w:val="0"/>
        </w:rPr>
        <w:tab/>
        <w:t xml:space="preserve">advertiser from being </w:t>
      </w:r>
      <w:r w:rsidR="00F11683">
        <w:rPr>
          <w:i w:val="0"/>
          <w:iCs w:val="0"/>
        </w:rPr>
        <w:t>able</w:t>
      </w:r>
      <w:r w:rsidR="00903FA2">
        <w:rPr>
          <w:i w:val="0"/>
          <w:iCs w:val="0"/>
        </w:rPr>
        <w:t xml:space="preserve"> </w:t>
      </w:r>
      <w:r w:rsidR="00F11683">
        <w:rPr>
          <w:i w:val="0"/>
          <w:iCs w:val="0"/>
        </w:rPr>
        <w:t>to</w:t>
      </w:r>
      <w:r w:rsidR="00903FA2">
        <w:rPr>
          <w:i w:val="0"/>
          <w:iCs w:val="0"/>
        </w:rPr>
        <w:t xml:space="preserve"> </w:t>
      </w:r>
      <w:r w:rsidR="00F11683">
        <w:rPr>
          <w:i w:val="0"/>
          <w:iCs w:val="0"/>
        </w:rPr>
        <w:t>change consumer’s minds.</w:t>
      </w:r>
    </w:p>
    <w:p w14:paraId="5BA23C0B" w14:textId="77777777" w:rsidR="00F11683" w:rsidRDefault="00F11683" w:rsidP="00903FA2">
      <w:pPr>
        <w:tabs>
          <w:tab w:val="left" w:pos="-720"/>
        </w:tabs>
        <w:suppressAutoHyphens/>
        <w:spacing w:line="240" w:lineRule="atLeast"/>
        <w:jc w:val="both"/>
        <w:rPr>
          <w:spacing w:val="-3"/>
        </w:rPr>
      </w:pPr>
    </w:p>
    <w:p w14:paraId="79E650A1" w14:textId="77777777" w:rsidR="000D70C7" w:rsidRPr="000D70C7" w:rsidRDefault="00A82447">
      <w:pPr>
        <w:tabs>
          <w:tab w:val="left" w:pos="-720"/>
        </w:tabs>
        <w:suppressAutoHyphens/>
        <w:spacing w:line="240" w:lineRule="atLeast"/>
        <w:jc w:val="both"/>
        <w:rPr>
          <w:b/>
          <w:spacing w:val="-3"/>
        </w:rPr>
      </w:pPr>
      <w:r w:rsidRPr="00DD1F51">
        <w:rPr>
          <w:b/>
          <w:bCs/>
          <w:spacing w:val="-3"/>
        </w:rPr>
        <w:sym w:font="Wingdings" w:char="F0B5"/>
      </w:r>
      <w:r w:rsidRPr="00DD1F51">
        <w:rPr>
          <w:b/>
          <w:bCs/>
          <w:spacing w:val="-3"/>
        </w:rPr>
        <w:tab/>
      </w:r>
      <w:r w:rsidR="00133CC0">
        <w:rPr>
          <w:b/>
          <w:spacing w:val="-3"/>
        </w:rPr>
        <w:t>1-</w:t>
      </w:r>
      <w:r w:rsidR="00713785">
        <w:rPr>
          <w:b/>
          <w:spacing w:val="-3"/>
        </w:rPr>
        <w:t>20</w:t>
      </w:r>
      <w:r>
        <w:rPr>
          <w:b/>
          <w:spacing w:val="-3"/>
        </w:rPr>
        <w:t xml:space="preserve"> </w:t>
      </w:r>
      <w:r w:rsidR="000D70C7" w:rsidRPr="000D70C7">
        <w:rPr>
          <w:b/>
          <w:spacing w:val="-3"/>
        </w:rPr>
        <w:t xml:space="preserve">What do you typically do during commercials on television? What </w:t>
      </w:r>
      <w:r>
        <w:rPr>
          <w:b/>
          <w:spacing w:val="-3"/>
        </w:rPr>
        <w:tab/>
      </w:r>
      <w:r w:rsidR="000D70C7" w:rsidRPr="000D70C7">
        <w:rPr>
          <w:b/>
          <w:spacing w:val="-3"/>
        </w:rPr>
        <w:t>percentage</w:t>
      </w:r>
      <w:r>
        <w:rPr>
          <w:b/>
          <w:spacing w:val="-3"/>
        </w:rPr>
        <w:t xml:space="preserve"> </w:t>
      </w:r>
      <w:r w:rsidR="000D70C7" w:rsidRPr="000D70C7">
        <w:rPr>
          <w:b/>
          <w:spacing w:val="-3"/>
        </w:rPr>
        <w:t xml:space="preserve">of the time do you watch commercials? What makes you watch? </w:t>
      </w:r>
      <w:r>
        <w:rPr>
          <w:b/>
          <w:spacing w:val="-3"/>
        </w:rPr>
        <w:tab/>
      </w:r>
      <w:r w:rsidR="000D70C7" w:rsidRPr="000D70C7">
        <w:rPr>
          <w:b/>
          <w:spacing w:val="-3"/>
        </w:rPr>
        <w:t xml:space="preserve">Ask these same questions of </w:t>
      </w:r>
      <w:r w:rsidR="00AD7424">
        <w:rPr>
          <w:b/>
          <w:spacing w:val="-3"/>
        </w:rPr>
        <w:t>five</w:t>
      </w:r>
      <w:r w:rsidR="000D70C7" w:rsidRPr="000D70C7">
        <w:rPr>
          <w:b/>
          <w:spacing w:val="-3"/>
        </w:rPr>
        <w:t xml:space="preserve"> other people. What type of activities do people </w:t>
      </w:r>
      <w:r>
        <w:rPr>
          <w:b/>
          <w:spacing w:val="-3"/>
        </w:rPr>
        <w:tab/>
      </w:r>
      <w:r w:rsidR="000D70C7" w:rsidRPr="000D70C7">
        <w:rPr>
          <w:b/>
          <w:spacing w:val="-3"/>
        </w:rPr>
        <w:t>engage in during commercials?</w:t>
      </w:r>
    </w:p>
    <w:p w14:paraId="13B01A24" w14:textId="77777777" w:rsidR="00F11683" w:rsidRPr="000D70C7" w:rsidRDefault="00F11683">
      <w:pPr>
        <w:tabs>
          <w:tab w:val="left" w:pos="-720"/>
        </w:tabs>
        <w:suppressAutoHyphens/>
        <w:spacing w:line="240" w:lineRule="atLeast"/>
        <w:jc w:val="both"/>
        <w:rPr>
          <w:b/>
          <w:spacing w:val="-3"/>
        </w:rPr>
      </w:pPr>
    </w:p>
    <w:p w14:paraId="65E78F0C" w14:textId="77777777" w:rsidR="00F815B7" w:rsidRDefault="000D70C7">
      <w:pPr>
        <w:tabs>
          <w:tab w:val="left" w:pos="-720"/>
        </w:tabs>
        <w:suppressAutoHyphens/>
        <w:spacing w:line="240" w:lineRule="atLeast"/>
        <w:jc w:val="both"/>
      </w:pPr>
      <w:r>
        <w:rPr>
          <w:b/>
          <w:spacing w:val="-3"/>
        </w:rPr>
        <w:tab/>
      </w:r>
      <w:r w:rsidR="00F815B7">
        <w:t xml:space="preserve">Refer to the </w:t>
      </w:r>
      <w:proofErr w:type="spellStart"/>
      <w:r w:rsidR="00F815B7">
        <w:t>Mylab</w:t>
      </w:r>
      <w:proofErr w:type="spellEnd"/>
      <w:r w:rsidR="00F815B7">
        <w:t xml:space="preserve"> for answers to this and all starred </w:t>
      </w:r>
      <w:proofErr w:type="spellStart"/>
      <w:r w:rsidR="00F815B7">
        <w:t>Mylab</w:t>
      </w:r>
      <w:proofErr w:type="spellEnd"/>
      <w:r w:rsidR="00F815B7">
        <w:t xml:space="preserve"> questions.</w:t>
      </w:r>
    </w:p>
    <w:p w14:paraId="7F67B37F" w14:textId="77777777" w:rsidR="00F11683" w:rsidRPr="000D70C7" w:rsidRDefault="00F815B7">
      <w:pPr>
        <w:tabs>
          <w:tab w:val="left" w:pos="-720"/>
        </w:tabs>
        <w:suppressAutoHyphens/>
        <w:spacing w:line="240" w:lineRule="atLeast"/>
        <w:jc w:val="both"/>
        <w:rPr>
          <w:b/>
          <w:spacing w:val="-3"/>
        </w:rPr>
      </w:pPr>
      <w:r w:rsidRPr="000D70C7">
        <w:rPr>
          <w:b/>
          <w:spacing w:val="-3"/>
        </w:rPr>
        <w:t xml:space="preserve"> </w:t>
      </w:r>
    </w:p>
    <w:p w14:paraId="485DFDCE" w14:textId="77777777" w:rsidR="00DD1F51" w:rsidRPr="00DD1F51" w:rsidRDefault="00133CC0" w:rsidP="00DD1F51">
      <w:pPr>
        <w:tabs>
          <w:tab w:val="left" w:pos="-720"/>
        </w:tabs>
        <w:suppressAutoHyphens/>
        <w:spacing w:line="240" w:lineRule="atLeast"/>
        <w:jc w:val="both"/>
        <w:rPr>
          <w:b/>
          <w:spacing w:val="-3"/>
        </w:rPr>
      </w:pPr>
      <w:r>
        <w:rPr>
          <w:b/>
          <w:spacing w:val="-3"/>
        </w:rPr>
        <w:t>1-</w:t>
      </w:r>
      <w:r w:rsidR="00713785">
        <w:rPr>
          <w:b/>
          <w:spacing w:val="-3"/>
        </w:rPr>
        <w:t>21</w:t>
      </w:r>
      <w:r w:rsidR="000D70C7" w:rsidRPr="000D70C7">
        <w:rPr>
          <w:b/>
          <w:spacing w:val="-3"/>
        </w:rPr>
        <w:tab/>
      </w:r>
      <w:r w:rsidR="00DD1F51" w:rsidRPr="00DD1F51">
        <w:rPr>
          <w:b/>
          <w:spacing w:val="-3"/>
        </w:rPr>
        <w:t xml:space="preserve">Examine the four ways consumers interact across multiple media formats. </w:t>
      </w:r>
      <w:r w:rsidR="00DD1F51">
        <w:rPr>
          <w:b/>
          <w:spacing w:val="-3"/>
        </w:rPr>
        <w:tab/>
      </w:r>
      <w:r w:rsidR="00DD1F51" w:rsidRPr="00DD1F51">
        <w:rPr>
          <w:b/>
          <w:spacing w:val="-3"/>
        </w:rPr>
        <w:t>Which best describes you? Explain why.</w:t>
      </w:r>
    </w:p>
    <w:p w14:paraId="58DEAC9D" w14:textId="77777777" w:rsidR="000D70C7" w:rsidRDefault="000D70C7">
      <w:pPr>
        <w:tabs>
          <w:tab w:val="left" w:pos="-720"/>
        </w:tabs>
        <w:suppressAutoHyphens/>
        <w:spacing w:line="240" w:lineRule="atLeast"/>
        <w:jc w:val="both"/>
        <w:rPr>
          <w:spacing w:val="-3"/>
        </w:rPr>
      </w:pPr>
    </w:p>
    <w:p w14:paraId="7190E8A3" w14:textId="77777777" w:rsidR="00DD1F51" w:rsidRDefault="00DD1F51">
      <w:pPr>
        <w:tabs>
          <w:tab w:val="left" w:pos="-720"/>
        </w:tabs>
        <w:suppressAutoHyphens/>
        <w:spacing w:line="240" w:lineRule="atLeast"/>
        <w:jc w:val="both"/>
        <w:rPr>
          <w:spacing w:val="-3"/>
        </w:rPr>
      </w:pPr>
      <w:r>
        <w:rPr>
          <w:spacing w:val="-3"/>
        </w:rPr>
        <w:tab/>
        <w:t xml:space="preserve">Student answers will vary. The four ways are: </w:t>
      </w:r>
    </w:p>
    <w:p w14:paraId="5F399ABE" w14:textId="77777777" w:rsidR="00DD1F51" w:rsidRDefault="00DD1F51" w:rsidP="00DD1F51">
      <w:pPr>
        <w:pStyle w:val="H2"/>
        <w:spacing w:line="240" w:lineRule="auto"/>
        <w:contextualSpacing/>
        <w:jc w:val="both"/>
        <w:rPr>
          <w:rFonts w:ascii="Times New Roman" w:hAnsi="Times New Roman"/>
          <w:color w:val="auto"/>
          <w:sz w:val="24"/>
          <w:szCs w:val="24"/>
        </w:rPr>
      </w:pPr>
      <w:r w:rsidRPr="006E02C8">
        <w:rPr>
          <w:rFonts w:ascii="Times New Roman" w:hAnsi="Times New Roman"/>
          <w:color w:val="auto"/>
          <w:sz w:val="24"/>
          <w:szCs w:val="24"/>
        </w:rPr>
        <w:lastRenderedPageBreak/>
        <w:tab/>
        <w:t>Content grazing</w:t>
      </w:r>
      <w:r w:rsidRPr="006E02C8">
        <w:rPr>
          <w:rFonts w:ascii="Times New Roman" w:hAnsi="Times New Roman"/>
          <w:b/>
          <w:color w:val="auto"/>
          <w:sz w:val="24"/>
          <w:szCs w:val="24"/>
        </w:rPr>
        <w:t xml:space="preserve"> </w:t>
      </w:r>
      <w:r w:rsidRPr="006E02C8">
        <w:rPr>
          <w:rFonts w:ascii="Times New Roman" w:hAnsi="Times New Roman"/>
          <w:color w:val="auto"/>
          <w:sz w:val="24"/>
          <w:szCs w:val="24"/>
        </w:rPr>
        <w:t xml:space="preserve">involves looking at two or more screens simultaneously to access </w:t>
      </w:r>
      <w:r w:rsidRPr="006E02C8">
        <w:rPr>
          <w:rFonts w:ascii="Times New Roman" w:hAnsi="Times New Roman"/>
          <w:color w:val="auto"/>
          <w:sz w:val="24"/>
          <w:szCs w:val="24"/>
        </w:rPr>
        <w:tab/>
        <w:t>unrelated content, such as watching TV and texting a friend at the same time.</w:t>
      </w:r>
      <w:r w:rsidRPr="006E02C8">
        <w:rPr>
          <w:rFonts w:ascii="Times New Roman" w:hAnsi="Times New Roman"/>
          <w:color w:val="auto"/>
          <w:sz w:val="24"/>
          <w:szCs w:val="24"/>
        </w:rPr>
        <w:tab/>
      </w:r>
    </w:p>
    <w:p w14:paraId="3FF249A8" w14:textId="77777777" w:rsidR="00DD1F51" w:rsidRDefault="00DD1F51" w:rsidP="00DD1F51">
      <w:pPr>
        <w:pStyle w:val="H2"/>
        <w:spacing w:line="240" w:lineRule="auto"/>
        <w:contextualSpacing/>
        <w:jc w:val="both"/>
        <w:rPr>
          <w:rFonts w:ascii="Times New Roman" w:hAnsi="Times New Roman"/>
          <w:color w:val="auto"/>
          <w:sz w:val="24"/>
          <w:szCs w:val="24"/>
        </w:rPr>
      </w:pPr>
    </w:p>
    <w:p w14:paraId="4D009BAE" w14:textId="77777777" w:rsidR="00DD1F51" w:rsidRDefault="00DD1F51" w:rsidP="00DD1F51">
      <w:pPr>
        <w:pStyle w:val="H2"/>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Investigative spider-webbing occurs when consumers pursue or investigate </w:t>
      </w:r>
      <w:r w:rsidRPr="006E02C8">
        <w:rPr>
          <w:rFonts w:ascii="Times New Roman" w:hAnsi="Times New Roman"/>
          <w:color w:val="auto"/>
          <w:sz w:val="24"/>
          <w:szCs w:val="24"/>
        </w:rPr>
        <w:tab/>
        <w:t xml:space="preserve">specific content across multiple platforms, such as watching a football game and </w:t>
      </w:r>
      <w:r w:rsidRPr="006E02C8">
        <w:rPr>
          <w:rFonts w:ascii="Times New Roman" w:hAnsi="Times New Roman"/>
          <w:color w:val="auto"/>
          <w:sz w:val="24"/>
          <w:szCs w:val="24"/>
        </w:rPr>
        <w:tab/>
        <w:t xml:space="preserve">accessing stats for various players on her PCs or mobile phone. </w:t>
      </w:r>
    </w:p>
    <w:p w14:paraId="2B614066" w14:textId="77777777" w:rsidR="00DD1F51" w:rsidRDefault="00DD1F51" w:rsidP="00DD1F51">
      <w:pPr>
        <w:pStyle w:val="H2"/>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p>
    <w:p w14:paraId="4CF048E5" w14:textId="77777777" w:rsidR="00DD1F51" w:rsidRDefault="00DD1F51" w:rsidP="00DD1F51">
      <w:pPr>
        <w:pStyle w:val="H2"/>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Quantam journey focuses on completing a specific task, such as when a consumer </w:t>
      </w:r>
      <w:r>
        <w:rPr>
          <w:rFonts w:ascii="Times New Roman" w:hAnsi="Times New Roman"/>
          <w:color w:val="auto"/>
          <w:sz w:val="24"/>
          <w:szCs w:val="24"/>
        </w:rPr>
        <w:tab/>
      </w:r>
      <w:r w:rsidRPr="006E02C8">
        <w:rPr>
          <w:rFonts w:ascii="Times New Roman" w:hAnsi="Times New Roman"/>
          <w:color w:val="auto"/>
          <w:sz w:val="24"/>
          <w:szCs w:val="24"/>
        </w:rPr>
        <w:t xml:space="preserve">looks for a Chinese restaurant using a PC to locate one in the area, then obtains </w:t>
      </w:r>
      <w:r>
        <w:rPr>
          <w:rFonts w:ascii="Times New Roman" w:hAnsi="Times New Roman"/>
          <w:color w:val="auto"/>
          <w:sz w:val="24"/>
          <w:szCs w:val="24"/>
        </w:rPr>
        <w:tab/>
      </w:r>
      <w:r w:rsidRPr="006E02C8">
        <w:rPr>
          <w:rFonts w:ascii="Times New Roman" w:hAnsi="Times New Roman"/>
          <w:color w:val="auto"/>
          <w:sz w:val="24"/>
          <w:szCs w:val="24"/>
        </w:rPr>
        <w:t xml:space="preserve">consumer reviews of the units close by on a smartphone, and finally employs a </w:t>
      </w:r>
      <w:r>
        <w:rPr>
          <w:rFonts w:ascii="Times New Roman" w:hAnsi="Times New Roman"/>
          <w:color w:val="auto"/>
          <w:sz w:val="24"/>
          <w:szCs w:val="24"/>
        </w:rPr>
        <w:tab/>
      </w:r>
      <w:r>
        <w:rPr>
          <w:rFonts w:ascii="Times New Roman" w:hAnsi="Times New Roman"/>
          <w:color w:val="auto"/>
          <w:sz w:val="24"/>
          <w:szCs w:val="24"/>
        </w:rPr>
        <w:tab/>
      </w:r>
      <w:r w:rsidRPr="006E02C8">
        <w:rPr>
          <w:rFonts w:ascii="Times New Roman" w:hAnsi="Times New Roman"/>
          <w:color w:val="auto"/>
          <w:sz w:val="24"/>
          <w:szCs w:val="24"/>
        </w:rPr>
        <w:t xml:space="preserve">map app to locate the restaurant or to place an order.  </w:t>
      </w:r>
    </w:p>
    <w:p w14:paraId="392949BD" w14:textId="77777777" w:rsidR="00DD1F51" w:rsidRDefault="00DD1F51" w:rsidP="00DD1F51">
      <w:pPr>
        <w:pStyle w:val="H2"/>
        <w:spacing w:line="240" w:lineRule="auto"/>
        <w:contextualSpacing/>
        <w:jc w:val="both"/>
        <w:rPr>
          <w:rFonts w:ascii="Times New Roman" w:hAnsi="Times New Roman"/>
          <w:color w:val="auto"/>
          <w:sz w:val="24"/>
          <w:szCs w:val="24"/>
        </w:rPr>
      </w:pPr>
    </w:p>
    <w:p w14:paraId="7FFEBB9C" w14:textId="77777777" w:rsidR="00DD1F51" w:rsidRPr="006E02C8" w:rsidRDefault="00DD1F51" w:rsidP="00DD1F51">
      <w:pPr>
        <w:pStyle w:val="H2"/>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Social spider-webbing occurs when </w:t>
      </w:r>
      <w:r w:rsidRPr="006E02C8">
        <w:rPr>
          <w:rFonts w:ascii="Times New Roman" w:hAnsi="Times New Roman"/>
          <w:color w:val="auto"/>
          <w:sz w:val="24"/>
          <w:szCs w:val="24"/>
        </w:rPr>
        <w:tab/>
        <w:t xml:space="preserve">consumers share content or information </w:t>
      </w:r>
      <w:r>
        <w:rPr>
          <w:rFonts w:ascii="Times New Roman" w:hAnsi="Times New Roman"/>
          <w:color w:val="auto"/>
          <w:sz w:val="24"/>
          <w:szCs w:val="24"/>
        </w:rPr>
        <w:tab/>
      </w:r>
      <w:r w:rsidRPr="006E02C8">
        <w:rPr>
          <w:rFonts w:ascii="Times New Roman" w:hAnsi="Times New Roman"/>
          <w:color w:val="auto"/>
          <w:sz w:val="24"/>
          <w:szCs w:val="24"/>
        </w:rPr>
        <w:t xml:space="preserve">across multiple devices, such as by </w:t>
      </w:r>
      <w:r w:rsidRPr="006E02C8">
        <w:rPr>
          <w:rFonts w:ascii="Times New Roman" w:hAnsi="Times New Roman"/>
          <w:color w:val="auto"/>
          <w:sz w:val="24"/>
          <w:szCs w:val="24"/>
        </w:rPr>
        <w:tab/>
        <w:t xml:space="preserve">posting pictures on Facebook from a laptop </w:t>
      </w:r>
      <w:r>
        <w:rPr>
          <w:rFonts w:ascii="Times New Roman" w:hAnsi="Times New Roman"/>
          <w:color w:val="auto"/>
          <w:sz w:val="24"/>
          <w:szCs w:val="24"/>
        </w:rPr>
        <w:tab/>
      </w:r>
      <w:r w:rsidRPr="006E02C8">
        <w:rPr>
          <w:rFonts w:ascii="Times New Roman" w:hAnsi="Times New Roman"/>
          <w:color w:val="auto"/>
          <w:sz w:val="24"/>
          <w:szCs w:val="24"/>
        </w:rPr>
        <w:t>then texting friends to go check them out.</w:t>
      </w:r>
    </w:p>
    <w:p w14:paraId="6A705BB6" w14:textId="77777777" w:rsidR="000D70C7" w:rsidRPr="00DD1F51" w:rsidRDefault="000D70C7">
      <w:pPr>
        <w:tabs>
          <w:tab w:val="left" w:pos="-720"/>
        </w:tabs>
        <w:suppressAutoHyphens/>
        <w:spacing w:line="240" w:lineRule="atLeast"/>
        <w:jc w:val="both"/>
        <w:rPr>
          <w:b/>
          <w:spacing w:val="-3"/>
        </w:rPr>
      </w:pPr>
    </w:p>
    <w:p w14:paraId="737B41AF" w14:textId="77777777" w:rsidR="00DD1F51" w:rsidRPr="00DD1F51" w:rsidRDefault="00DD1F51" w:rsidP="00DD1F51">
      <w:pPr>
        <w:tabs>
          <w:tab w:val="left" w:pos="-720"/>
        </w:tabs>
        <w:suppressAutoHyphens/>
        <w:spacing w:line="240" w:lineRule="atLeast"/>
        <w:jc w:val="both"/>
        <w:rPr>
          <w:b/>
          <w:spacing w:val="-3"/>
        </w:rPr>
      </w:pPr>
      <w:r w:rsidRPr="00DD1F51">
        <w:rPr>
          <w:b/>
          <w:bCs/>
          <w:spacing w:val="-3"/>
        </w:rPr>
        <w:sym w:font="Wingdings" w:char="F0B5"/>
      </w:r>
      <w:r w:rsidR="00713785">
        <w:rPr>
          <w:b/>
          <w:bCs/>
          <w:spacing w:val="-3"/>
        </w:rPr>
        <w:tab/>
        <w:t>1-22</w:t>
      </w:r>
      <w:r w:rsidRPr="00DD1F51">
        <w:rPr>
          <w:b/>
          <w:spacing w:val="-3"/>
        </w:rPr>
        <w:t xml:space="preserve"> </w:t>
      </w:r>
      <w:r>
        <w:rPr>
          <w:b/>
          <w:spacing w:val="-3"/>
        </w:rPr>
        <w:t xml:space="preserve">   </w:t>
      </w:r>
      <w:r w:rsidRPr="00DD1F51">
        <w:rPr>
          <w:b/>
          <w:spacing w:val="-3"/>
        </w:rPr>
        <w:t xml:space="preserve">The use of social media has exploded during the last decade. Discuss </w:t>
      </w:r>
      <w:r w:rsidR="00713785">
        <w:rPr>
          <w:b/>
          <w:spacing w:val="-3"/>
        </w:rPr>
        <w:tab/>
      </w:r>
      <w:r w:rsidRPr="00DD1F51">
        <w:rPr>
          <w:b/>
          <w:spacing w:val="-3"/>
        </w:rPr>
        <w:t xml:space="preserve">your personal use of social media. Which social media platforms do you use? </w:t>
      </w:r>
      <w:r w:rsidR="00713785">
        <w:rPr>
          <w:b/>
          <w:spacing w:val="-3"/>
        </w:rPr>
        <w:tab/>
      </w:r>
      <w:r w:rsidRPr="00DD1F51">
        <w:rPr>
          <w:b/>
          <w:spacing w:val="-3"/>
        </w:rPr>
        <w:t>Why did you select those particular ones? How do you use social media?</w:t>
      </w:r>
    </w:p>
    <w:p w14:paraId="5A93DE58" w14:textId="77777777" w:rsidR="00DD1F51" w:rsidRDefault="00DD1F51">
      <w:pPr>
        <w:tabs>
          <w:tab w:val="left" w:pos="-720"/>
        </w:tabs>
        <w:suppressAutoHyphens/>
        <w:spacing w:line="240" w:lineRule="atLeast"/>
        <w:jc w:val="both"/>
        <w:rPr>
          <w:b/>
          <w:spacing w:val="-3"/>
        </w:rPr>
      </w:pPr>
    </w:p>
    <w:p w14:paraId="75C5B4E6" w14:textId="77777777" w:rsidR="00F815B7" w:rsidRDefault="00F815B7">
      <w:pPr>
        <w:tabs>
          <w:tab w:val="left" w:pos="-720"/>
        </w:tabs>
        <w:suppressAutoHyphens/>
        <w:spacing w:line="240" w:lineRule="atLeast"/>
        <w:jc w:val="both"/>
        <w:rPr>
          <w:b/>
          <w:spacing w:val="-3"/>
        </w:rPr>
      </w:pPr>
      <w:r>
        <w:rPr>
          <w:b/>
          <w:spacing w:val="-3"/>
        </w:rPr>
        <w:tab/>
      </w:r>
      <w:r>
        <w:t xml:space="preserve">Refer to the </w:t>
      </w:r>
      <w:proofErr w:type="spellStart"/>
      <w:r>
        <w:t>Mylab</w:t>
      </w:r>
      <w:proofErr w:type="spellEnd"/>
      <w:r>
        <w:t xml:space="preserve"> for answers to this and all starred </w:t>
      </w:r>
      <w:proofErr w:type="spellStart"/>
      <w:r>
        <w:t>Mylab</w:t>
      </w:r>
      <w:proofErr w:type="spellEnd"/>
      <w:r>
        <w:t xml:space="preserve"> questions.</w:t>
      </w:r>
      <w:r w:rsidR="00DD1F51">
        <w:rPr>
          <w:b/>
          <w:spacing w:val="-3"/>
        </w:rPr>
        <w:tab/>
      </w:r>
    </w:p>
    <w:p w14:paraId="3CB9E114" w14:textId="77777777" w:rsidR="00F815B7" w:rsidRDefault="00F815B7">
      <w:pPr>
        <w:tabs>
          <w:tab w:val="left" w:pos="-720"/>
        </w:tabs>
        <w:suppressAutoHyphens/>
        <w:spacing w:line="240" w:lineRule="atLeast"/>
        <w:jc w:val="both"/>
        <w:rPr>
          <w:b/>
          <w:spacing w:val="-3"/>
        </w:rPr>
      </w:pPr>
    </w:p>
    <w:p w14:paraId="41FC8A1E" w14:textId="77777777" w:rsidR="000D70C7" w:rsidRPr="000D70C7" w:rsidRDefault="00A82447">
      <w:pPr>
        <w:tabs>
          <w:tab w:val="left" w:pos="-720"/>
        </w:tabs>
        <w:suppressAutoHyphens/>
        <w:spacing w:line="240" w:lineRule="atLeast"/>
        <w:jc w:val="both"/>
        <w:rPr>
          <w:b/>
          <w:spacing w:val="-3"/>
        </w:rPr>
      </w:pPr>
      <w:r w:rsidRPr="00DA504B">
        <w:rPr>
          <w:rStyle w:val="CRGENQNUM"/>
          <w:rFonts w:ascii="Times New Roman" w:hAnsi="Times New Roman"/>
        </w:rPr>
        <w:sym w:font="Wingdings" w:char="F0B5"/>
      </w:r>
      <w:r w:rsidRPr="00DA504B">
        <w:rPr>
          <w:rStyle w:val="CRGENQNUM"/>
          <w:rFonts w:ascii="Times New Roman" w:hAnsi="Times New Roman"/>
        </w:rPr>
        <w:tab/>
      </w:r>
      <w:r w:rsidR="00133CC0">
        <w:rPr>
          <w:b/>
          <w:spacing w:val="-3"/>
        </w:rPr>
        <w:t>1-</w:t>
      </w:r>
      <w:r w:rsidR="00713785">
        <w:rPr>
          <w:b/>
          <w:spacing w:val="-3"/>
        </w:rPr>
        <w:t>23</w:t>
      </w:r>
      <w:r w:rsidR="000D70C7" w:rsidRPr="000D70C7">
        <w:rPr>
          <w:b/>
          <w:spacing w:val="-3"/>
        </w:rPr>
        <w:tab/>
        <w:t xml:space="preserve">Brand parity has become a major issue for companies. Identify three </w:t>
      </w:r>
      <w:r>
        <w:rPr>
          <w:b/>
          <w:spacing w:val="-3"/>
        </w:rPr>
        <w:tab/>
      </w:r>
      <w:r w:rsidR="000D70C7" w:rsidRPr="000D70C7">
        <w:rPr>
          <w:b/>
          <w:spacing w:val="-3"/>
        </w:rPr>
        <w:t xml:space="preserve">product categories where the brand you purchase is not very important. Why is </w:t>
      </w:r>
      <w:r>
        <w:rPr>
          <w:b/>
          <w:spacing w:val="-3"/>
        </w:rPr>
        <w:tab/>
      </w:r>
      <w:r w:rsidR="000D70C7" w:rsidRPr="000D70C7">
        <w:rPr>
          <w:b/>
          <w:spacing w:val="-3"/>
        </w:rPr>
        <w:t>the</w:t>
      </w:r>
      <w:r>
        <w:rPr>
          <w:b/>
          <w:spacing w:val="-3"/>
        </w:rPr>
        <w:t xml:space="preserve"> </w:t>
      </w:r>
      <w:r w:rsidR="000D70C7" w:rsidRPr="000D70C7">
        <w:rPr>
          <w:b/>
          <w:spacing w:val="-3"/>
        </w:rPr>
        <w:t xml:space="preserve">brand name not important? Identify three product categories where the </w:t>
      </w:r>
      <w:r>
        <w:rPr>
          <w:b/>
          <w:spacing w:val="-3"/>
        </w:rPr>
        <w:tab/>
      </w:r>
      <w:r w:rsidR="000D70C7" w:rsidRPr="000D70C7">
        <w:rPr>
          <w:b/>
          <w:spacing w:val="-3"/>
        </w:rPr>
        <w:t xml:space="preserve">brand </w:t>
      </w:r>
      <w:r w:rsidR="000D70C7">
        <w:rPr>
          <w:b/>
          <w:spacing w:val="-3"/>
        </w:rPr>
        <w:tab/>
      </w:r>
      <w:r w:rsidR="000D70C7" w:rsidRPr="000D70C7">
        <w:rPr>
          <w:b/>
          <w:spacing w:val="-3"/>
        </w:rPr>
        <w:t>is important.</w:t>
      </w:r>
      <w:r w:rsidR="000D70C7">
        <w:rPr>
          <w:b/>
          <w:spacing w:val="-3"/>
        </w:rPr>
        <w:t xml:space="preserve"> </w:t>
      </w:r>
      <w:r w:rsidR="000D70C7" w:rsidRPr="000D70C7">
        <w:rPr>
          <w:b/>
          <w:spacing w:val="-3"/>
        </w:rPr>
        <w:t xml:space="preserve">What brand or brands do you typically purchase in each </w:t>
      </w:r>
      <w:r w:rsidR="000D70C7">
        <w:rPr>
          <w:b/>
          <w:spacing w:val="-3"/>
        </w:rPr>
        <w:tab/>
      </w:r>
      <w:r w:rsidR="000D70C7" w:rsidRPr="000D70C7">
        <w:rPr>
          <w:b/>
          <w:spacing w:val="-3"/>
        </w:rPr>
        <w:t>category?</w:t>
      </w:r>
    </w:p>
    <w:p w14:paraId="104B702D" w14:textId="77777777" w:rsidR="000D70C7" w:rsidRPr="000D70C7" w:rsidRDefault="000D70C7">
      <w:pPr>
        <w:tabs>
          <w:tab w:val="left" w:pos="-720"/>
        </w:tabs>
        <w:suppressAutoHyphens/>
        <w:spacing w:line="240" w:lineRule="atLeast"/>
        <w:jc w:val="both"/>
        <w:rPr>
          <w:b/>
          <w:spacing w:val="-3"/>
        </w:rPr>
      </w:pPr>
    </w:p>
    <w:p w14:paraId="391B2891" w14:textId="77777777" w:rsidR="00F815B7" w:rsidRDefault="000D70C7">
      <w:pPr>
        <w:tabs>
          <w:tab w:val="left" w:pos="-720"/>
        </w:tabs>
        <w:suppressAutoHyphens/>
        <w:spacing w:line="240" w:lineRule="atLeast"/>
        <w:jc w:val="both"/>
      </w:pPr>
      <w:r>
        <w:rPr>
          <w:spacing w:val="-3"/>
        </w:rPr>
        <w:tab/>
      </w:r>
      <w:r w:rsidR="00F815B7">
        <w:t xml:space="preserve">Refer to the </w:t>
      </w:r>
      <w:proofErr w:type="spellStart"/>
      <w:r w:rsidR="00F815B7">
        <w:t>Mylab</w:t>
      </w:r>
      <w:proofErr w:type="spellEnd"/>
      <w:r w:rsidR="00F815B7">
        <w:t xml:space="preserve"> for answers to this and all starred </w:t>
      </w:r>
      <w:proofErr w:type="spellStart"/>
      <w:r w:rsidR="00F815B7">
        <w:t>Mylab</w:t>
      </w:r>
      <w:proofErr w:type="spellEnd"/>
      <w:r w:rsidR="00F815B7">
        <w:t xml:space="preserve"> questions.</w:t>
      </w:r>
    </w:p>
    <w:p w14:paraId="61F021AF" w14:textId="77777777" w:rsidR="00904F56" w:rsidRDefault="00F815B7">
      <w:pPr>
        <w:tabs>
          <w:tab w:val="left" w:pos="-720"/>
        </w:tabs>
        <w:suppressAutoHyphens/>
        <w:spacing w:line="240" w:lineRule="atLeast"/>
        <w:jc w:val="both"/>
        <w:rPr>
          <w:spacing w:val="-3"/>
        </w:rPr>
      </w:pPr>
      <w:r>
        <w:rPr>
          <w:spacing w:val="-3"/>
        </w:rPr>
        <w:t xml:space="preserve"> </w:t>
      </w:r>
    </w:p>
    <w:p w14:paraId="54491CB3" w14:textId="77777777" w:rsidR="00903FA2" w:rsidRDefault="00133CC0" w:rsidP="00903FA2">
      <w:pPr>
        <w:tabs>
          <w:tab w:val="left" w:pos="-720"/>
        </w:tabs>
        <w:suppressAutoHyphens/>
        <w:spacing w:line="240" w:lineRule="atLeast"/>
        <w:ind w:left="720" w:hanging="720"/>
        <w:jc w:val="both"/>
        <w:rPr>
          <w:b/>
          <w:bCs/>
          <w:spacing w:val="-3"/>
        </w:rPr>
      </w:pPr>
      <w:r>
        <w:rPr>
          <w:b/>
          <w:bCs/>
          <w:spacing w:val="-3"/>
        </w:rPr>
        <w:t>1-</w:t>
      </w:r>
      <w:r w:rsidR="00713785">
        <w:rPr>
          <w:b/>
          <w:bCs/>
          <w:spacing w:val="-3"/>
        </w:rPr>
        <w:t>24</w:t>
      </w:r>
      <w:r w:rsidR="00903FA2">
        <w:rPr>
          <w:b/>
          <w:bCs/>
          <w:spacing w:val="-3"/>
        </w:rPr>
        <w:tab/>
        <w:t>The marketing director for a manufacturer of automobile tires has been asked to integrate the company's marketing program internationally. Should the director use a standardization or adaptation approach? How could the company</w:t>
      </w:r>
      <w:r w:rsidR="00F815B7">
        <w:rPr>
          <w:b/>
          <w:bCs/>
          <w:spacing w:val="-3"/>
        </w:rPr>
        <w:t>’s marketing team</w:t>
      </w:r>
      <w:r w:rsidR="00903FA2">
        <w:rPr>
          <w:b/>
          <w:bCs/>
          <w:spacing w:val="-3"/>
        </w:rPr>
        <w:t xml:space="preserve"> be certain that their marketing program would be effectively integrated among the different countries where </w:t>
      </w:r>
      <w:r w:rsidR="00F815B7">
        <w:rPr>
          <w:b/>
          <w:bCs/>
          <w:spacing w:val="-3"/>
        </w:rPr>
        <w:t>they</w:t>
      </w:r>
      <w:r w:rsidR="00903FA2">
        <w:rPr>
          <w:b/>
          <w:bCs/>
          <w:spacing w:val="-3"/>
        </w:rPr>
        <w:t xml:space="preserve"> sell tires?</w:t>
      </w:r>
    </w:p>
    <w:p w14:paraId="13DEEEF9" w14:textId="77777777" w:rsidR="00903FA2" w:rsidRDefault="00903FA2" w:rsidP="00903FA2">
      <w:pPr>
        <w:tabs>
          <w:tab w:val="left" w:pos="-720"/>
        </w:tabs>
        <w:suppressAutoHyphens/>
        <w:spacing w:line="240" w:lineRule="atLeast"/>
        <w:jc w:val="both"/>
        <w:rPr>
          <w:spacing w:val="-3"/>
        </w:rPr>
      </w:pPr>
    </w:p>
    <w:p w14:paraId="6A82882B" w14:textId="77777777" w:rsidR="00903FA2" w:rsidRDefault="00903FA2" w:rsidP="00903FA2">
      <w:pPr>
        <w:pStyle w:val="BodyTextIndent3"/>
        <w:rPr>
          <w:i w:val="0"/>
          <w:iCs w:val="0"/>
        </w:rPr>
      </w:pPr>
      <w:r>
        <w:rPr>
          <w:i w:val="0"/>
          <w:iCs w:val="0"/>
        </w:rPr>
        <w:t>The marketing director, in choosing whether to use a standardization or adaptation approach, should look at the type of product being sold as well as regional differences. If the tires are exactly the same, this would suggest a standardization approach. If the tires are adapted to regional conditions, then the message may need to be adapted. Also, marketing managers should always be aware of communication and cultural differences in various countries, suggesting at least a degree of adaptation for a standardized message.</w:t>
      </w:r>
    </w:p>
    <w:p w14:paraId="2CAEBEED" w14:textId="77777777" w:rsidR="00F815B7" w:rsidRDefault="00F815B7">
      <w:pPr>
        <w:pStyle w:val="Heading6"/>
        <w:rPr>
          <w:b/>
          <w:bCs/>
        </w:rPr>
      </w:pPr>
    </w:p>
    <w:p w14:paraId="46DF53C1" w14:textId="77777777" w:rsidR="00F11683" w:rsidRDefault="00F11683">
      <w:pPr>
        <w:pStyle w:val="Heading6"/>
        <w:rPr>
          <w:b/>
          <w:bCs/>
        </w:rPr>
      </w:pPr>
      <w:r>
        <w:rPr>
          <w:b/>
          <w:bCs/>
        </w:rPr>
        <w:t>INTEGRATED LEARNING EXERCISES</w:t>
      </w:r>
    </w:p>
    <w:p w14:paraId="009CDBCC" w14:textId="77777777" w:rsidR="004F7C6F" w:rsidRDefault="004F7C6F" w:rsidP="00B93249">
      <w:pPr>
        <w:tabs>
          <w:tab w:val="left" w:pos="-720"/>
        </w:tabs>
        <w:suppressAutoHyphens/>
        <w:spacing w:line="240" w:lineRule="atLeast"/>
        <w:ind w:left="720" w:hanging="720"/>
        <w:jc w:val="both"/>
        <w:rPr>
          <w:b/>
          <w:spacing w:val="-3"/>
        </w:rPr>
      </w:pPr>
    </w:p>
    <w:p w14:paraId="1CA8DBEE" w14:textId="77777777" w:rsidR="00B93249" w:rsidRPr="00B93249" w:rsidRDefault="00133CC0" w:rsidP="00B93249">
      <w:pPr>
        <w:tabs>
          <w:tab w:val="left" w:pos="-720"/>
        </w:tabs>
        <w:suppressAutoHyphens/>
        <w:spacing w:line="240" w:lineRule="atLeast"/>
        <w:ind w:left="720" w:hanging="720"/>
        <w:jc w:val="both"/>
        <w:rPr>
          <w:b/>
          <w:spacing w:val="-3"/>
        </w:rPr>
      </w:pPr>
      <w:r>
        <w:rPr>
          <w:b/>
          <w:spacing w:val="-3"/>
        </w:rPr>
        <w:t>1-</w:t>
      </w:r>
      <w:r w:rsidR="00B93249" w:rsidRPr="00B93249">
        <w:rPr>
          <w:b/>
          <w:vanish/>
          <w:spacing w:val="-3"/>
        </w:rPr>
        <w:t>&lt;general-problem id="ch01ps03gen001" label="1" maxpoints="1"&gt;&lt;inst&gt;</w:t>
      </w:r>
      <w:r w:rsidR="00713785">
        <w:rPr>
          <w:b/>
          <w:spacing w:val="-3"/>
        </w:rPr>
        <w:t>25</w:t>
      </w:r>
      <w:r w:rsidR="00B93249" w:rsidRPr="00B93249">
        <w:rPr>
          <w:b/>
          <w:spacing w:val="-3"/>
        </w:rPr>
        <w:tab/>
      </w:r>
      <w:r w:rsidR="00B93249" w:rsidRPr="00B93249">
        <w:rPr>
          <w:b/>
          <w:vanish/>
          <w:spacing w:val="-3"/>
        </w:rPr>
        <w:t>&lt;/inst&gt;&lt;question id="ch01ps03q001"&gt;&lt;para&gt;</w:t>
      </w:r>
      <w:r w:rsidR="00B93249" w:rsidRPr="00B93249">
        <w:rPr>
          <w:b/>
          <w:spacing w:val="-3"/>
        </w:rPr>
        <w:t xml:space="preserve">Access the </w:t>
      </w:r>
      <w:r w:rsidR="00713785">
        <w:rPr>
          <w:b/>
          <w:spacing w:val="-3"/>
        </w:rPr>
        <w:t>w</w:t>
      </w:r>
      <w:r w:rsidR="00B93249" w:rsidRPr="00B93249">
        <w:rPr>
          <w:b/>
          <w:spacing w:val="-3"/>
        </w:rPr>
        <w:t xml:space="preserve">ebsite of Chick-fil-A at </w:t>
      </w:r>
      <w:hyperlink r:id="rId9" w:history="1">
        <w:r w:rsidR="00B93249" w:rsidRPr="00B93249">
          <w:rPr>
            <w:rStyle w:val="Hyperlink"/>
            <w:b/>
            <w:spacing w:val="-3"/>
          </w:rPr>
          <w:t>www.chickfila.com</w:t>
        </w:r>
      </w:hyperlink>
      <w:r w:rsidR="00B93249" w:rsidRPr="00B93249">
        <w:rPr>
          <w:b/>
          <w:spacing w:val="-3"/>
        </w:rPr>
        <w:t>. Access Chick-fil-A’s competitors KFC (</w:t>
      </w:r>
      <w:hyperlink r:id="rId10" w:history="1">
        <w:r w:rsidR="00B93249" w:rsidRPr="00B93249">
          <w:rPr>
            <w:rStyle w:val="Hyperlink"/>
            <w:b/>
            <w:spacing w:val="-3"/>
          </w:rPr>
          <w:t>www.kfc.com</w:t>
        </w:r>
      </w:hyperlink>
      <w:r w:rsidR="00B93249" w:rsidRPr="00B93249">
        <w:rPr>
          <w:b/>
          <w:spacing w:val="-3"/>
        </w:rPr>
        <w:t>), Popeye's (</w:t>
      </w:r>
      <w:hyperlink r:id="rId11" w:history="1">
        <w:r w:rsidR="00B93249" w:rsidRPr="00B93249">
          <w:rPr>
            <w:rStyle w:val="Hyperlink"/>
            <w:b/>
            <w:spacing w:val="-3"/>
          </w:rPr>
          <w:t>www.popeyes.com</w:t>
        </w:r>
      </w:hyperlink>
      <w:r w:rsidR="00B93249" w:rsidRPr="00B93249">
        <w:rPr>
          <w:b/>
          <w:spacing w:val="-3"/>
        </w:rPr>
        <w:t>), Church’s Chicken (</w:t>
      </w:r>
      <w:hyperlink r:id="rId12" w:history="1">
        <w:r w:rsidR="00B93249" w:rsidRPr="00B93249">
          <w:rPr>
            <w:rStyle w:val="Hyperlink"/>
            <w:b/>
            <w:spacing w:val="-3"/>
          </w:rPr>
          <w:t>www.churchschiken.com</w:t>
        </w:r>
      </w:hyperlink>
      <w:r w:rsidR="00B93249" w:rsidRPr="00B93249">
        <w:rPr>
          <w:b/>
          <w:spacing w:val="-3"/>
        </w:rPr>
        <w:t xml:space="preserve">), and </w:t>
      </w:r>
      <w:proofErr w:type="spellStart"/>
      <w:r w:rsidR="00B93249" w:rsidRPr="00B93249">
        <w:rPr>
          <w:b/>
          <w:spacing w:val="-3"/>
        </w:rPr>
        <w:t>Bojangles</w:t>
      </w:r>
      <w:proofErr w:type="spellEnd"/>
      <w:r w:rsidR="00B93249" w:rsidRPr="00B93249">
        <w:rPr>
          <w:b/>
          <w:spacing w:val="-3"/>
        </w:rPr>
        <w:t xml:space="preserve"> (</w:t>
      </w:r>
      <w:hyperlink r:id="rId13" w:history="1">
        <w:r w:rsidR="00B93249" w:rsidRPr="00B93249">
          <w:rPr>
            <w:rStyle w:val="Hyperlink"/>
            <w:b/>
            <w:spacing w:val="-3"/>
          </w:rPr>
          <w:t>www.bojangles.com</w:t>
        </w:r>
      </w:hyperlink>
      <w:r w:rsidR="00B93249" w:rsidRPr="00B93249">
        <w:rPr>
          <w:b/>
          <w:spacing w:val="-3"/>
        </w:rPr>
        <w:t>). Which sites have a link to Facebook, Twitter, or other social media site? Compare and contrast the information available an</w:t>
      </w:r>
      <w:r w:rsidR="00713785">
        <w:rPr>
          <w:b/>
          <w:spacing w:val="-3"/>
        </w:rPr>
        <w:t>d the design of each company’s w</w:t>
      </w:r>
      <w:r w:rsidR="00B93249" w:rsidRPr="00B93249">
        <w:rPr>
          <w:b/>
          <w:spacing w:val="-3"/>
        </w:rPr>
        <w:t xml:space="preserve">ebsite. Which </w:t>
      </w:r>
      <w:r w:rsidR="00713785">
        <w:rPr>
          <w:b/>
          <w:spacing w:val="-3"/>
        </w:rPr>
        <w:t>w</w:t>
      </w:r>
      <w:r w:rsidR="00B93249" w:rsidRPr="00B93249">
        <w:rPr>
          <w:b/>
          <w:spacing w:val="-3"/>
        </w:rPr>
        <w:t>ebsite did you like the best? Why? Which one did you like the least? Why?</w:t>
      </w:r>
    </w:p>
    <w:p w14:paraId="150A037F" w14:textId="77777777" w:rsidR="00B93249" w:rsidRDefault="00B93249">
      <w:pPr>
        <w:tabs>
          <w:tab w:val="left" w:pos="-720"/>
        </w:tabs>
        <w:suppressAutoHyphens/>
        <w:spacing w:line="240" w:lineRule="atLeast"/>
        <w:ind w:left="720" w:hanging="720"/>
        <w:jc w:val="both"/>
        <w:rPr>
          <w:b/>
          <w:spacing w:val="-3"/>
        </w:rPr>
      </w:pPr>
    </w:p>
    <w:p w14:paraId="3C34C96F" w14:textId="77777777" w:rsidR="00B93249" w:rsidRDefault="00B93249">
      <w:pPr>
        <w:tabs>
          <w:tab w:val="left" w:pos="-720"/>
        </w:tabs>
        <w:suppressAutoHyphens/>
        <w:spacing w:line="240" w:lineRule="atLeast"/>
        <w:ind w:left="720" w:hanging="720"/>
        <w:jc w:val="both"/>
        <w:rPr>
          <w:spacing w:val="-3"/>
        </w:rPr>
      </w:pPr>
      <w:r w:rsidRPr="00B93249">
        <w:rPr>
          <w:spacing w:val="-3"/>
        </w:rPr>
        <w:tab/>
        <w:t>Student answers will vary by site chosen at the time.</w:t>
      </w:r>
    </w:p>
    <w:p w14:paraId="5020828C" w14:textId="77777777" w:rsidR="00362E22" w:rsidRDefault="00362E22" w:rsidP="00362E22"/>
    <w:p w14:paraId="0A3D2781" w14:textId="77777777" w:rsidR="00362E22" w:rsidRPr="00362E22" w:rsidRDefault="00133CC0" w:rsidP="00362E22">
      <w:pPr>
        <w:jc w:val="both"/>
        <w:rPr>
          <w:b/>
        </w:rPr>
      </w:pPr>
      <w:r>
        <w:rPr>
          <w:b/>
        </w:rPr>
        <w:t>1-</w:t>
      </w:r>
      <w:r w:rsidR="00AD7424" w:rsidRPr="00362E22">
        <w:rPr>
          <w:b/>
        </w:rPr>
        <w:t>2</w:t>
      </w:r>
      <w:r w:rsidR="00713785">
        <w:rPr>
          <w:b/>
        </w:rPr>
        <w:t>6</w:t>
      </w:r>
      <w:r w:rsidR="00AD7424" w:rsidRPr="00362E22">
        <w:rPr>
          <w:b/>
        </w:rPr>
        <w:tab/>
      </w:r>
      <w:r w:rsidR="00362E22" w:rsidRPr="00362E22">
        <w:rPr>
          <w:b/>
        </w:rPr>
        <w:t xml:space="preserve">Figure 1.7 identified the top ten restaurants based on a composite score of </w:t>
      </w:r>
      <w:r w:rsidR="00362E22">
        <w:rPr>
          <w:b/>
        </w:rPr>
        <w:tab/>
      </w:r>
      <w:r w:rsidR="00362E22" w:rsidRPr="00362E22">
        <w:rPr>
          <w:b/>
        </w:rPr>
        <w:t xml:space="preserve">advertising perceptions from a survey by </w:t>
      </w:r>
      <w:proofErr w:type="spellStart"/>
      <w:r w:rsidR="00362E22" w:rsidRPr="00362E22">
        <w:rPr>
          <w:b/>
        </w:rPr>
        <w:t>Technomic</w:t>
      </w:r>
      <w:proofErr w:type="spellEnd"/>
      <w:r w:rsidR="00362E22" w:rsidRPr="00362E22">
        <w:rPr>
          <w:b/>
        </w:rPr>
        <w:t xml:space="preserve"> Consumer Brand Metrics. </w:t>
      </w:r>
      <w:r w:rsidR="00362E22">
        <w:rPr>
          <w:b/>
        </w:rPr>
        <w:tab/>
      </w:r>
      <w:r w:rsidR="00362E22" w:rsidRPr="00362E22">
        <w:rPr>
          <w:b/>
        </w:rPr>
        <w:t xml:space="preserve">Pick one of the restaurants and access the company’s website. Go to YouTube </w:t>
      </w:r>
      <w:r w:rsidR="00362E22">
        <w:rPr>
          <w:b/>
        </w:rPr>
        <w:tab/>
      </w:r>
      <w:r w:rsidR="00362E22" w:rsidRPr="00362E22">
        <w:rPr>
          <w:b/>
        </w:rPr>
        <w:t xml:space="preserve">and locate at least 3 ads for the restaurant. Is the company’s advertising </w:t>
      </w:r>
      <w:r w:rsidR="00362E22">
        <w:rPr>
          <w:b/>
        </w:rPr>
        <w:tab/>
      </w:r>
      <w:r w:rsidR="00362E22" w:rsidRPr="00362E22">
        <w:rPr>
          <w:b/>
        </w:rPr>
        <w:t xml:space="preserve">effective? Why or why not? From the website, describe how does the restaurant </w:t>
      </w:r>
      <w:r w:rsidR="00362E22">
        <w:rPr>
          <w:b/>
        </w:rPr>
        <w:tab/>
      </w:r>
      <w:r w:rsidR="00713785">
        <w:rPr>
          <w:b/>
        </w:rPr>
        <w:t>u</w:t>
      </w:r>
      <w:r w:rsidR="00362E22" w:rsidRPr="00362E22">
        <w:rPr>
          <w:b/>
        </w:rPr>
        <w:t xml:space="preserve">tilizes social media. In your opinion, does </w:t>
      </w:r>
      <w:r w:rsidR="00362E22" w:rsidRPr="00362E22">
        <w:rPr>
          <w:b/>
        </w:rPr>
        <w:tab/>
        <w:t>the r</w:t>
      </w:r>
      <w:r w:rsidR="00713785">
        <w:rPr>
          <w:b/>
        </w:rPr>
        <w:t>estaurant integrate all of its</w:t>
      </w:r>
      <w:r w:rsidR="00362E22" w:rsidRPr="00362E22">
        <w:rPr>
          <w:b/>
        </w:rPr>
        <w:t xml:space="preserve"> </w:t>
      </w:r>
      <w:r w:rsidR="00362E22">
        <w:rPr>
          <w:b/>
        </w:rPr>
        <w:tab/>
      </w:r>
      <w:r w:rsidR="00362E22" w:rsidRPr="00362E22">
        <w:rPr>
          <w:b/>
        </w:rPr>
        <w:t>marketing messages? Why or why not?</w:t>
      </w:r>
    </w:p>
    <w:p w14:paraId="67212FE4" w14:textId="77777777" w:rsidR="00AD7424" w:rsidRPr="00362E22" w:rsidRDefault="00AD7424" w:rsidP="00362E22">
      <w:pPr>
        <w:rPr>
          <w:b/>
        </w:rPr>
      </w:pPr>
    </w:p>
    <w:p w14:paraId="7F372839" w14:textId="77777777" w:rsidR="00AD7424" w:rsidRPr="00AD7424" w:rsidRDefault="00AD7424">
      <w:pPr>
        <w:tabs>
          <w:tab w:val="left" w:pos="-720"/>
        </w:tabs>
        <w:suppressAutoHyphens/>
        <w:spacing w:line="240" w:lineRule="atLeast"/>
        <w:ind w:left="720" w:hanging="720"/>
        <w:jc w:val="both"/>
        <w:rPr>
          <w:spacing w:val="-3"/>
        </w:rPr>
      </w:pPr>
      <w:r>
        <w:rPr>
          <w:b/>
          <w:spacing w:val="-3"/>
        </w:rPr>
        <w:tab/>
      </w:r>
      <w:r>
        <w:rPr>
          <w:spacing w:val="-3"/>
        </w:rPr>
        <w:t>Student answers will vary based on the site and its current information.</w:t>
      </w:r>
    </w:p>
    <w:p w14:paraId="020F1037" w14:textId="77777777" w:rsidR="00F11683" w:rsidRDefault="00F11683">
      <w:pPr>
        <w:tabs>
          <w:tab w:val="left" w:pos="-720"/>
        </w:tabs>
        <w:suppressAutoHyphens/>
        <w:spacing w:line="240" w:lineRule="atLeast"/>
        <w:jc w:val="both"/>
        <w:rPr>
          <w:spacing w:val="-3"/>
        </w:rPr>
      </w:pPr>
    </w:p>
    <w:p w14:paraId="16EDCB0D" w14:textId="77777777" w:rsidR="00F11683" w:rsidRDefault="00133CC0">
      <w:pPr>
        <w:tabs>
          <w:tab w:val="left" w:pos="-720"/>
        </w:tabs>
        <w:suppressAutoHyphens/>
        <w:spacing w:line="240" w:lineRule="atLeast"/>
        <w:ind w:left="720" w:hanging="720"/>
        <w:jc w:val="both"/>
        <w:rPr>
          <w:b/>
          <w:spacing w:val="-3"/>
        </w:rPr>
      </w:pPr>
      <w:r>
        <w:rPr>
          <w:b/>
          <w:spacing w:val="-3"/>
        </w:rPr>
        <w:t>1-</w:t>
      </w:r>
      <w:r w:rsidR="00713785">
        <w:rPr>
          <w:b/>
          <w:spacing w:val="-3"/>
        </w:rPr>
        <w:t>27</w:t>
      </w:r>
      <w:r w:rsidR="00F11683">
        <w:rPr>
          <w:b/>
          <w:spacing w:val="-3"/>
        </w:rPr>
        <w:tab/>
        <w:t>Information is one key to developing a successful integrated marketing communications program. Access each of the following Web sites and examine the types of information and news that are available on each site. How would this information help in developing an integrated marketing campaign?</w:t>
      </w:r>
    </w:p>
    <w:p w14:paraId="3B9366A0" w14:textId="77777777" w:rsidR="00F11683" w:rsidRDefault="00F11683">
      <w:pPr>
        <w:tabs>
          <w:tab w:val="left" w:pos="-720"/>
        </w:tabs>
        <w:suppressAutoHyphens/>
        <w:spacing w:line="240" w:lineRule="atLeast"/>
        <w:ind w:left="1440" w:hanging="720"/>
        <w:jc w:val="both"/>
        <w:rPr>
          <w:b/>
          <w:bCs/>
          <w:spacing w:val="-3"/>
        </w:rPr>
      </w:pPr>
      <w:r>
        <w:rPr>
          <w:b/>
          <w:bCs/>
          <w:spacing w:val="-3"/>
        </w:rPr>
        <w:t>a.</w:t>
      </w:r>
      <w:r>
        <w:rPr>
          <w:b/>
          <w:bCs/>
          <w:spacing w:val="-3"/>
        </w:rPr>
        <w:tab/>
      </w:r>
      <w:proofErr w:type="spellStart"/>
      <w:r>
        <w:rPr>
          <w:b/>
          <w:bCs/>
          <w:spacing w:val="-3"/>
        </w:rPr>
        <w:t>Brandweek</w:t>
      </w:r>
      <w:proofErr w:type="spellEnd"/>
      <w:r>
        <w:rPr>
          <w:b/>
          <w:bCs/>
          <w:spacing w:val="-3"/>
        </w:rPr>
        <w:t xml:space="preserve"> (</w:t>
      </w:r>
      <w:r>
        <w:rPr>
          <w:b/>
          <w:bCs/>
          <w:color w:val="0000FF"/>
          <w:spacing w:val="-3"/>
          <w:u w:val="single"/>
        </w:rPr>
        <w:t>www.brandweek.com</w:t>
      </w:r>
      <w:r>
        <w:rPr>
          <w:b/>
          <w:bCs/>
          <w:spacing w:val="-3"/>
        </w:rPr>
        <w:t>)</w:t>
      </w:r>
    </w:p>
    <w:p w14:paraId="20D4DBBF" w14:textId="77777777" w:rsidR="00F11683" w:rsidRDefault="00F11683">
      <w:pPr>
        <w:tabs>
          <w:tab w:val="left" w:pos="-720"/>
        </w:tabs>
        <w:suppressAutoHyphens/>
        <w:spacing w:line="240" w:lineRule="atLeast"/>
        <w:ind w:left="1440" w:hanging="720"/>
        <w:jc w:val="both"/>
        <w:rPr>
          <w:b/>
          <w:bCs/>
          <w:spacing w:val="-3"/>
        </w:rPr>
      </w:pPr>
      <w:r>
        <w:rPr>
          <w:b/>
          <w:bCs/>
          <w:spacing w:val="-3"/>
        </w:rPr>
        <w:t>b.</w:t>
      </w:r>
      <w:r>
        <w:rPr>
          <w:b/>
          <w:bCs/>
          <w:spacing w:val="-3"/>
        </w:rPr>
        <w:tab/>
      </w:r>
      <w:proofErr w:type="spellStart"/>
      <w:r>
        <w:rPr>
          <w:b/>
          <w:bCs/>
          <w:spacing w:val="-3"/>
        </w:rPr>
        <w:t>Adweek</w:t>
      </w:r>
      <w:proofErr w:type="spellEnd"/>
      <w:r>
        <w:rPr>
          <w:b/>
          <w:bCs/>
          <w:spacing w:val="-3"/>
        </w:rPr>
        <w:t xml:space="preserve"> (</w:t>
      </w:r>
      <w:r>
        <w:rPr>
          <w:b/>
          <w:bCs/>
          <w:color w:val="0000FF"/>
          <w:spacing w:val="-3"/>
          <w:u w:val="single"/>
        </w:rPr>
        <w:t>www.adweek.com</w:t>
      </w:r>
      <w:r>
        <w:rPr>
          <w:b/>
          <w:bCs/>
          <w:spacing w:val="-3"/>
        </w:rPr>
        <w:t>)</w:t>
      </w:r>
    </w:p>
    <w:p w14:paraId="20FEFD23" w14:textId="77777777" w:rsidR="00F11683" w:rsidRDefault="00F11683">
      <w:pPr>
        <w:tabs>
          <w:tab w:val="left" w:pos="-720"/>
        </w:tabs>
        <w:suppressAutoHyphens/>
        <w:spacing w:line="240" w:lineRule="atLeast"/>
        <w:ind w:left="1440" w:hanging="720"/>
        <w:jc w:val="both"/>
        <w:rPr>
          <w:b/>
          <w:bCs/>
          <w:spacing w:val="-3"/>
        </w:rPr>
      </w:pPr>
      <w:r>
        <w:rPr>
          <w:b/>
          <w:bCs/>
          <w:spacing w:val="-3"/>
        </w:rPr>
        <w:t>c.</w:t>
      </w:r>
      <w:r>
        <w:rPr>
          <w:b/>
          <w:bCs/>
          <w:spacing w:val="-3"/>
        </w:rPr>
        <w:tab/>
      </w:r>
      <w:proofErr w:type="spellStart"/>
      <w:r>
        <w:rPr>
          <w:b/>
          <w:bCs/>
          <w:spacing w:val="-3"/>
        </w:rPr>
        <w:t>Mediaweek</w:t>
      </w:r>
      <w:proofErr w:type="spellEnd"/>
      <w:r>
        <w:rPr>
          <w:b/>
          <w:bCs/>
          <w:spacing w:val="-3"/>
        </w:rPr>
        <w:t xml:space="preserve"> (</w:t>
      </w:r>
      <w:r>
        <w:rPr>
          <w:b/>
          <w:bCs/>
          <w:color w:val="0000FF"/>
          <w:spacing w:val="-3"/>
          <w:u w:val="single"/>
        </w:rPr>
        <w:t>www.mediaweek.com</w:t>
      </w:r>
      <w:r>
        <w:rPr>
          <w:b/>
          <w:bCs/>
          <w:spacing w:val="-3"/>
        </w:rPr>
        <w:t>)</w:t>
      </w:r>
    </w:p>
    <w:p w14:paraId="7141FDE1" w14:textId="77777777" w:rsidR="00F11683" w:rsidRDefault="00F11683">
      <w:pPr>
        <w:tabs>
          <w:tab w:val="left" w:pos="-720"/>
        </w:tabs>
        <w:suppressAutoHyphens/>
        <w:spacing w:line="240" w:lineRule="atLeast"/>
        <w:ind w:left="1440" w:hanging="720"/>
        <w:jc w:val="both"/>
        <w:rPr>
          <w:b/>
          <w:bCs/>
          <w:spacing w:val="-3"/>
        </w:rPr>
      </w:pPr>
      <w:r>
        <w:rPr>
          <w:b/>
          <w:bCs/>
          <w:spacing w:val="-3"/>
        </w:rPr>
        <w:t>d.</w:t>
      </w:r>
      <w:r>
        <w:rPr>
          <w:b/>
          <w:bCs/>
          <w:spacing w:val="-3"/>
        </w:rPr>
        <w:tab/>
        <w:t>Branding Asia (</w:t>
      </w:r>
      <w:r>
        <w:rPr>
          <w:b/>
          <w:bCs/>
          <w:color w:val="0000FF"/>
          <w:spacing w:val="-3"/>
          <w:u w:val="single"/>
        </w:rPr>
        <w:t>www.brandingasia.com</w:t>
      </w:r>
      <w:r>
        <w:rPr>
          <w:b/>
          <w:bCs/>
          <w:spacing w:val="-3"/>
        </w:rPr>
        <w:t>)</w:t>
      </w:r>
    </w:p>
    <w:p w14:paraId="0BB59C99" w14:textId="77777777" w:rsidR="00F11683" w:rsidRDefault="00F11683">
      <w:pPr>
        <w:tabs>
          <w:tab w:val="left" w:pos="-720"/>
        </w:tabs>
        <w:suppressAutoHyphens/>
        <w:spacing w:line="240" w:lineRule="atLeast"/>
        <w:jc w:val="both"/>
        <w:rPr>
          <w:b/>
          <w:spacing w:val="-3"/>
        </w:rPr>
      </w:pPr>
    </w:p>
    <w:p w14:paraId="514556CC" w14:textId="77777777" w:rsidR="00F11683" w:rsidRDefault="00F11683">
      <w:pPr>
        <w:tabs>
          <w:tab w:val="left" w:pos="-720"/>
        </w:tabs>
        <w:suppressAutoHyphens/>
        <w:spacing w:line="240" w:lineRule="atLeast"/>
        <w:jc w:val="both"/>
        <w:rPr>
          <w:spacing w:val="-3"/>
        </w:rPr>
      </w:pPr>
      <w:r>
        <w:rPr>
          <w:spacing w:val="-3"/>
        </w:rPr>
        <w:tab/>
        <w:t>Student answers will vary based on the site and its current information.</w:t>
      </w:r>
    </w:p>
    <w:p w14:paraId="6C1FB94E" w14:textId="77777777" w:rsidR="00B93249" w:rsidRDefault="00B93249">
      <w:pPr>
        <w:tabs>
          <w:tab w:val="left" w:pos="-720"/>
        </w:tabs>
        <w:suppressAutoHyphens/>
        <w:spacing w:line="240" w:lineRule="atLeast"/>
        <w:jc w:val="both"/>
        <w:rPr>
          <w:spacing w:val="-3"/>
        </w:rPr>
      </w:pPr>
    </w:p>
    <w:p w14:paraId="1814E671" w14:textId="77777777" w:rsidR="00362E22" w:rsidRPr="00362E22" w:rsidRDefault="00362E22" w:rsidP="00362E22">
      <w:pPr>
        <w:pStyle w:val="CRPROBSETTTL"/>
        <w:spacing w:before="0" w:after="0" w:line="240" w:lineRule="auto"/>
        <w:jc w:val="both"/>
        <w:rPr>
          <w:rFonts w:ascii="Times New Roman" w:hAnsi="Times New Roman" w:cs="Times New Roman"/>
          <w:b/>
          <w:color w:val="auto"/>
          <w:sz w:val="24"/>
        </w:rPr>
      </w:pPr>
      <w:r w:rsidRPr="00362E22">
        <w:rPr>
          <w:rFonts w:ascii="Times New Roman" w:hAnsi="Times New Roman" w:cs="Times New Roman"/>
          <w:b/>
          <w:color w:val="auto"/>
          <w:sz w:val="24"/>
        </w:rPr>
        <w:t>blog exercises</w:t>
      </w:r>
    </w:p>
    <w:p w14:paraId="74D92F53" w14:textId="77777777" w:rsidR="00362E22" w:rsidRDefault="00362E22" w:rsidP="00362E22">
      <w:pPr>
        <w:pStyle w:val="CRGLOSSETSUPTTL"/>
        <w:pBdr>
          <w:top w:val="none" w:sz="0" w:space="0" w:color="auto"/>
          <w:bottom w:val="none" w:sz="0" w:space="0" w:color="auto"/>
        </w:pBdr>
        <w:spacing w:before="0" w:after="0" w:line="240" w:lineRule="auto"/>
        <w:ind w:left="0"/>
        <w:rPr>
          <w:rFonts w:ascii="Times New Roman" w:hAnsi="Times New Roman" w:cs="Times New Roman"/>
          <w:color w:val="auto"/>
          <w:sz w:val="24"/>
        </w:rPr>
      </w:pPr>
    </w:p>
    <w:p w14:paraId="4AF97EC9" w14:textId="77777777" w:rsidR="00362E22" w:rsidRPr="003B4A83" w:rsidRDefault="00362E22" w:rsidP="00362E22">
      <w:pPr>
        <w:pStyle w:val="CRGLOSSETSUPTTL"/>
        <w:pBdr>
          <w:top w:val="none" w:sz="0" w:space="0" w:color="auto"/>
          <w:bottom w:val="none" w:sz="0" w:space="0" w:color="auto"/>
        </w:pBdr>
        <w:spacing w:before="0" w:after="0" w:line="240" w:lineRule="auto"/>
        <w:ind w:left="0"/>
        <w:rPr>
          <w:rFonts w:ascii="Times New Roman" w:hAnsi="Times New Roman" w:cs="Times New Roman"/>
          <w:b w:val="0"/>
          <w:color w:val="auto"/>
          <w:sz w:val="24"/>
        </w:rPr>
      </w:pPr>
      <w:r w:rsidRPr="003B4A83">
        <w:rPr>
          <w:rFonts w:ascii="Times New Roman" w:hAnsi="Times New Roman" w:cs="Times New Roman"/>
          <w:b w:val="0"/>
          <w:color w:val="auto"/>
          <w:sz w:val="24"/>
        </w:rPr>
        <w:t>Access the authors’ blog for this textbook at the URLs provided to complete these exercises. Answer the questions that are posed on the blog.</w:t>
      </w:r>
    </w:p>
    <w:p w14:paraId="6081B3C4" w14:textId="77777777" w:rsidR="00362E22" w:rsidRDefault="00362E22" w:rsidP="00883873">
      <w:pPr>
        <w:pStyle w:val="CRGLOSSETSUPTTL"/>
        <w:pBdr>
          <w:top w:val="none" w:sz="0" w:space="0" w:color="auto"/>
          <w:bottom w:val="none" w:sz="0" w:space="0" w:color="auto"/>
        </w:pBdr>
        <w:spacing w:before="0" w:after="0" w:line="276" w:lineRule="auto"/>
        <w:ind w:left="0"/>
        <w:rPr>
          <w:rFonts w:ascii="Times New Roman" w:hAnsi="Times New Roman" w:cs="Times New Roman"/>
          <w:color w:val="auto"/>
          <w:sz w:val="24"/>
        </w:rPr>
      </w:pPr>
    </w:p>
    <w:p w14:paraId="6ADA62BB" w14:textId="77777777" w:rsidR="003B4A83" w:rsidRPr="00D972EC" w:rsidRDefault="003B4A83" w:rsidP="003B4A83">
      <w:pPr>
        <w:pStyle w:val="CRGLOSSETSUPTTL"/>
        <w:spacing w:before="0" w:after="0" w:line="480" w:lineRule="auto"/>
        <w:ind w:left="0"/>
        <w:jc w:val="left"/>
        <w:rPr>
          <w:rFonts w:ascii="Times New Roman" w:hAnsi="Times New Roman" w:cs="Times New Roman"/>
          <w:b w:val="0"/>
          <w:color w:val="auto"/>
          <w:sz w:val="24"/>
        </w:rPr>
      </w:pPr>
      <w:r w:rsidRPr="00D972EC">
        <w:rPr>
          <w:rFonts w:ascii="Times New Roman" w:hAnsi="Times New Roman" w:cs="Times New Roman"/>
          <w:b w:val="0"/>
          <w:color w:val="auto"/>
          <w:sz w:val="24"/>
        </w:rPr>
        <w:t>1.</w:t>
      </w:r>
      <w:r>
        <w:rPr>
          <w:rFonts w:ascii="Times New Roman" w:hAnsi="Times New Roman" w:cs="Times New Roman"/>
          <w:b w:val="0"/>
          <w:color w:val="auto"/>
          <w:sz w:val="24"/>
        </w:rPr>
        <w:t>28</w:t>
      </w:r>
      <w:r w:rsidRPr="00D972EC">
        <w:rPr>
          <w:rFonts w:ascii="Times New Roman" w:hAnsi="Times New Roman" w:cs="Times New Roman"/>
          <w:b w:val="0"/>
          <w:color w:val="auto"/>
          <w:sz w:val="24"/>
        </w:rPr>
        <w:tab/>
        <w:t xml:space="preserve">Chick-fil-A campaign, </w:t>
      </w:r>
      <w:hyperlink r:id="rId14" w:history="1">
        <w:r w:rsidRPr="00C200E0">
          <w:rPr>
            <w:rStyle w:val="Hyperlink"/>
            <w:rFonts w:ascii="Times New Roman" w:hAnsi="Times New Roman" w:cs="Times New Roman"/>
            <w:b w:val="0"/>
            <w:sz w:val="24"/>
          </w:rPr>
          <w:t>http://blogclowbaack.net/2014/04/24/chick-fil-a-chapter-1/</w:t>
        </w:r>
      </w:hyperlink>
      <w:r>
        <w:rPr>
          <w:rFonts w:ascii="Times New Roman" w:hAnsi="Times New Roman" w:cs="Times New Roman"/>
          <w:b w:val="0"/>
          <w:color w:val="auto"/>
          <w:sz w:val="24"/>
        </w:rPr>
        <w:t xml:space="preserve"> </w:t>
      </w:r>
    </w:p>
    <w:p w14:paraId="570A9BCA" w14:textId="77777777" w:rsidR="003B4A83" w:rsidRPr="00D972EC" w:rsidRDefault="003B4A83" w:rsidP="003B4A83">
      <w:pPr>
        <w:pStyle w:val="CRGLOSSETSUPTTL"/>
        <w:spacing w:before="0" w:after="0" w:line="480" w:lineRule="auto"/>
        <w:ind w:left="0"/>
        <w:jc w:val="left"/>
        <w:rPr>
          <w:rFonts w:ascii="Times New Roman" w:hAnsi="Times New Roman" w:cs="Times New Roman"/>
          <w:b w:val="0"/>
          <w:color w:val="auto"/>
          <w:sz w:val="24"/>
        </w:rPr>
      </w:pPr>
      <w:r>
        <w:rPr>
          <w:rFonts w:ascii="Times New Roman" w:hAnsi="Times New Roman" w:cs="Times New Roman"/>
          <w:b w:val="0"/>
          <w:color w:val="auto"/>
          <w:sz w:val="24"/>
        </w:rPr>
        <w:t>1.</w:t>
      </w:r>
      <w:r w:rsidRPr="00D972EC">
        <w:rPr>
          <w:rFonts w:ascii="Times New Roman" w:hAnsi="Times New Roman" w:cs="Times New Roman"/>
          <w:b w:val="0"/>
          <w:color w:val="auto"/>
          <w:sz w:val="24"/>
        </w:rPr>
        <w:t>2</w:t>
      </w:r>
      <w:r>
        <w:rPr>
          <w:rFonts w:ascii="Times New Roman" w:hAnsi="Times New Roman" w:cs="Times New Roman"/>
          <w:b w:val="0"/>
          <w:color w:val="auto"/>
          <w:sz w:val="24"/>
        </w:rPr>
        <w:t>0</w:t>
      </w:r>
      <w:r w:rsidRPr="00D972EC">
        <w:rPr>
          <w:rFonts w:ascii="Times New Roman" w:hAnsi="Times New Roman" w:cs="Times New Roman"/>
          <w:b w:val="0"/>
          <w:color w:val="auto"/>
          <w:sz w:val="24"/>
        </w:rPr>
        <w:tab/>
        <w:t xml:space="preserve">Subway advertising, </w:t>
      </w:r>
      <w:hyperlink r:id="rId15" w:history="1">
        <w:r w:rsidRPr="00C200E0">
          <w:rPr>
            <w:rStyle w:val="Hyperlink"/>
            <w:rFonts w:ascii="Times New Roman" w:hAnsi="Times New Roman" w:cs="Times New Roman"/>
            <w:b w:val="0"/>
            <w:sz w:val="24"/>
          </w:rPr>
          <w:t>http://blogclowbaack.net/2014/04/24/subway-chapter-1/</w:t>
        </w:r>
      </w:hyperlink>
      <w:r>
        <w:rPr>
          <w:rFonts w:ascii="Times New Roman" w:hAnsi="Times New Roman" w:cs="Times New Roman"/>
          <w:b w:val="0"/>
          <w:color w:val="auto"/>
          <w:sz w:val="24"/>
        </w:rPr>
        <w:t xml:space="preserve"> </w:t>
      </w:r>
    </w:p>
    <w:p w14:paraId="4D0777F6" w14:textId="77777777" w:rsidR="003B4A83" w:rsidRPr="00D12D53" w:rsidRDefault="003B4A83" w:rsidP="003B4A83">
      <w:pPr>
        <w:pStyle w:val="CRGLOSSETSUPTTL"/>
        <w:spacing w:before="0" w:after="0" w:line="480" w:lineRule="auto"/>
        <w:ind w:left="0"/>
        <w:jc w:val="left"/>
        <w:rPr>
          <w:rFonts w:ascii="Times New Roman" w:hAnsi="Times New Roman" w:cs="Times New Roman"/>
          <w:b w:val="0"/>
          <w:color w:val="auto"/>
          <w:sz w:val="24"/>
        </w:rPr>
      </w:pPr>
      <w:r>
        <w:rPr>
          <w:rFonts w:ascii="Times New Roman" w:hAnsi="Times New Roman" w:cs="Times New Roman"/>
          <w:b w:val="0"/>
          <w:color w:val="auto"/>
          <w:sz w:val="24"/>
        </w:rPr>
        <w:lastRenderedPageBreak/>
        <w:t>1.30</w:t>
      </w:r>
      <w:r w:rsidRPr="00D972EC">
        <w:rPr>
          <w:rFonts w:ascii="Times New Roman" w:hAnsi="Times New Roman" w:cs="Times New Roman"/>
          <w:b w:val="0"/>
          <w:color w:val="auto"/>
          <w:sz w:val="24"/>
        </w:rPr>
        <w:tab/>
        <w:t xml:space="preserve">Integrated marketing, </w:t>
      </w:r>
      <w:hyperlink r:id="rId16" w:history="1">
        <w:r w:rsidRPr="00C200E0">
          <w:rPr>
            <w:rStyle w:val="Hyperlink"/>
            <w:rFonts w:ascii="Times New Roman" w:hAnsi="Times New Roman" w:cs="Times New Roman"/>
            <w:b w:val="0"/>
            <w:sz w:val="24"/>
          </w:rPr>
          <w:t>http://blogclowbaack.net/2014/04/24/imc-chapter-1/</w:t>
        </w:r>
      </w:hyperlink>
      <w:r>
        <w:rPr>
          <w:rFonts w:ascii="Times New Roman" w:hAnsi="Times New Roman" w:cs="Times New Roman"/>
          <w:b w:val="0"/>
          <w:color w:val="auto"/>
          <w:sz w:val="24"/>
        </w:rPr>
        <w:t xml:space="preserve"> </w:t>
      </w:r>
    </w:p>
    <w:p w14:paraId="32920191" w14:textId="77777777" w:rsidR="00362E22" w:rsidRDefault="00362E22" w:rsidP="00883873">
      <w:pPr>
        <w:tabs>
          <w:tab w:val="left" w:pos="-720"/>
        </w:tabs>
        <w:suppressAutoHyphens/>
        <w:spacing w:line="276" w:lineRule="auto"/>
        <w:jc w:val="both"/>
        <w:rPr>
          <w:spacing w:val="-3"/>
        </w:rPr>
      </w:pPr>
    </w:p>
    <w:p w14:paraId="2652F26A" w14:textId="77777777" w:rsidR="00362E22" w:rsidRDefault="00362E22" w:rsidP="00883873">
      <w:pPr>
        <w:tabs>
          <w:tab w:val="left" w:pos="-720"/>
        </w:tabs>
        <w:suppressAutoHyphens/>
        <w:spacing w:line="276" w:lineRule="auto"/>
        <w:jc w:val="both"/>
        <w:rPr>
          <w:spacing w:val="-3"/>
        </w:rPr>
      </w:pPr>
      <w:r>
        <w:rPr>
          <w:spacing w:val="-3"/>
        </w:rPr>
        <w:t>These exercises provide you with an additional tool to engage your students.</w:t>
      </w:r>
    </w:p>
    <w:p w14:paraId="572AA512" w14:textId="77777777" w:rsidR="00362E22" w:rsidRDefault="00362E22">
      <w:pPr>
        <w:tabs>
          <w:tab w:val="left" w:pos="-720"/>
        </w:tabs>
        <w:suppressAutoHyphens/>
        <w:spacing w:line="240" w:lineRule="atLeast"/>
        <w:jc w:val="both"/>
        <w:rPr>
          <w:spacing w:val="-3"/>
        </w:rPr>
      </w:pPr>
    </w:p>
    <w:p w14:paraId="1A0B9834" w14:textId="77777777" w:rsidR="000D70C7" w:rsidRDefault="000D70C7" w:rsidP="000D70C7">
      <w:pPr>
        <w:pStyle w:val="Heading8"/>
        <w:rPr>
          <w:b/>
          <w:bCs/>
        </w:rPr>
      </w:pPr>
      <w:r>
        <w:rPr>
          <w:b/>
          <w:bCs/>
        </w:rPr>
        <w:t>Student Project: Creative Corner</w:t>
      </w:r>
    </w:p>
    <w:p w14:paraId="49DAD59C" w14:textId="77777777" w:rsidR="000D70C7" w:rsidRDefault="000D70C7" w:rsidP="000D70C7"/>
    <w:p w14:paraId="6B41AFE4" w14:textId="77777777" w:rsidR="000D70C7" w:rsidRDefault="000D70C7" w:rsidP="000D70C7">
      <w:r>
        <w:t xml:space="preserve">This is an analysis </w:t>
      </w:r>
      <w:r w:rsidR="00362E22">
        <w:t>of</w:t>
      </w:r>
      <w:r>
        <w:t xml:space="preserve"> advertising</w:t>
      </w:r>
      <w:r w:rsidR="00362E22">
        <w:t xml:space="preserve"> for</w:t>
      </w:r>
      <w:r>
        <w:t xml:space="preserve"> </w:t>
      </w:r>
      <w:r w:rsidR="00362E22">
        <w:t>Red Robin restaurant including social media components.</w:t>
      </w:r>
    </w:p>
    <w:p w14:paraId="52059F16" w14:textId="77777777" w:rsidR="001D762A" w:rsidRDefault="001D762A" w:rsidP="001D762A"/>
    <w:p w14:paraId="3CB4E024" w14:textId="77777777" w:rsidR="00577FF9" w:rsidRPr="001D762A" w:rsidRDefault="00577FF9" w:rsidP="001D762A"/>
    <w:p w14:paraId="0207940F" w14:textId="77777777" w:rsidR="00F11683" w:rsidRDefault="00F11683">
      <w:pPr>
        <w:pStyle w:val="Heading8"/>
        <w:rPr>
          <w:b/>
          <w:bCs/>
        </w:rPr>
      </w:pPr>
      <w:r>
        <w:rPr>
          <w:b/>
          <w:bCs/>
        </w:rPr>
        <w:t>CASES</w:t>
      </w:r>
    </w:p>
    <w:p w14:paraId="77C7A1CB" w14:textId="77777777" w:rsidR="004429B5" w:rsidRDefault="004429B5">
      <w:pPr>
        <w:rPr>
          <w:b/>
        </w:rPr>
      </w:pPr>
    </w:p>
    <w:p w14:paraId="4096D83E" w14:textId="77777777" w:rsidR="00067691" w:rsidRDefault="00067691">
      <w:pPr>
        <w:rPr>
          <w:b/>
        </w:rPr>
      </w:pPr>
      <w:r>
        <w:rPr>
          <w:b/>
        </w:rPr>
        <w:t>Case 1</w:t>
      </w:r>
      <w:r>
        <w:rPr>
          <w:b/>
        </w:rPr>
        <w:tab/>
      </w:r>
      <w:r>
        <w:rPr>
          <w:b/>
        </w:rPr>
        <w:tab/>
      </w:r>
      <w:r w:rsidR="00362E22">
        <w:rPr>
          <w:b/>
        </w:rPr>
        <w:t>Wake Up Call for 8:00</w:t>
      </w:r>
    </w:p>
    <w:p w14:paraId="75F297DD" w14:textId="77777777" w:rsidR="00713785" w:rsidRDefault="00713785">
      <w:pPr>
        <w:rPr>
          <w:b/>
        </w:rPr>
      </w:pPr>
    </w:p>
    <w:p w14:paraId="76B8F537" w14:textId="77777777" w:rsidR="00362E22" w:rsidRDefault="00713785" w:rsidP="00362E22">
      <w:pPr>
        <w:pStyle w:val="CRCS1GENQ"/>
        <w:spacing w:before="0" w:line="240" w:lineRule="auto"/>
        <w:rPr>
          <w:rFonts w:ascii="Times New Roman" w:hAnsi="Times New Roman"/>
          <w:b/>
          <w:sz w:val="24"/>
        </w:rPr>
      </w:pPr>
      <w:r>
        <w:rPr>
          <w:rFonts w:ascii="Times New Roman" w:hAnsi="Times New Roman"/>
          <w:b/>
          <w:noProof w:val="0"/>
          <w:spacing w:val="-4"/>
          <w:sz w:val="24"/>
          <w:szCs w:val="36"/>
        </w:rPr>
        <w:t>1-31</w:t>
      </w:r>
      <w:r w:rsidR="00362E22" w:rsidRPr="00362E22">
        <w:rPr>
          <w:rStyle w:val="CRGENQNUM"/>
          <w:rFonts w:ascii="Times New Roman" w:hAnsi="Times New Roman"/>
          <w:b/>
          <w:sz w:val="24"/>
        </w:rPr>
        <w:tab/>
      </w:r>
      <w:r w:rsidR="00362E22" w:rsidRPr="00362E22">
        <w:rPr>
          <w:rFonts w:ascii="Times New Roman" w:hAnsi="Times New Roman"/>
          <w:b/>
          <w:sz w:val="24"/>
        </w:rPr>
        <w:t xml:space="preserve">What coffee brands would constitute Eight O’Clock Coffee’s primary </w:t>
      </w:r>
      <w:r>
        <w:rPr>
          <w:rFonts w:ascii="Times New Roman" w:hAnsi="Times New Roman"/>
          <w:b/>
          <w:sz w:val="24"/>
        </w:rPr>
        <w:tab/>
      </w:r>
      <w:r w:rsidR="00362E22" w:rsidRPr="00362E22">
        <w:rPr>
          <w:rFonts w:ascii="Times New Roman" w:hAnsi="Times New Roman"/>
          <w:b/>
          <w:sz w:val="24"/>
        </w:rPr>
        <w:t>competition?</w:t>
      </w:r>
    </w:p>
    <w:p w14:paraId="30A4299B" w14:textId="77777777" w:rsidR="00362E22" w:rsidRPr="00362E22" w:rsidRDefault="00362E22" w:rsidP="00362E22"/>
    <w:p w14:paraId="24DCE512" w14:textId="77777777" w:rsidR="00362E22" w:rsidRDefault="00362E22" w:rsidP="00362E22">
      <w:r>
        <w:t>Most students will probably note Starbucks.</w:t>
      </w:r>
    </w:p>
    <w:p w14:paraId="494C9B23" w14:textId="77777777" w:rsidR="00362E22" w:rsidRPr="00362E22" w:rsidRDefault="00362E22" w:rsidP="00362E22">
      <w:pPr>
        <w:rPr>
          <w:b/>
        </w:rPr>
      </w:pPr>
    </w:p>
    <w:p w14:paraId="1AE85F04" w14:textId="77777777" w:rsidR="00362E22" w:rsidRDefault="00713785" w:rsidP="00362E22">
      <w:pPr>
        <w:pStyle w:val="CRCS1GENQ"/>
        <w:spacing w:before="0" w:line="240" w:lineRule="auto"/>
        <w:rPr>
          <w:rFonts w:ascii="Times New Roman" w:hAnsi="Times New Roman"/>
          <w:b/>
          <w:sz w:val="24"/>
        </w:rPr>
      </w:pPr>
      <w:r>
        <w:rPr>
          <w:rStyle w:val="CRGENQNUM"/>
          <w:rFonts w:ascii="Times New Roman" w:hAnsi="Times New Roman"/>
          <w:b/>
          <w:sz w:val="24"/>
        </w:rPr>
        <w:t>1-32</w:t>
      </w:r>
      <w:r w:rsidR="00362E22" w:rsidRPr="00362E22">
        <w:rPr>
          <w:rStyle w:val="CRGENQNUM"/>
          <w:rFonts w:ascii="Times New Roman" w:hAnsi="Times New Roman"/>
          <w:b/>
          <w:sz w:val="24"/>
        </w:rPr>
        <w:tab/>
      </w:r>
      <w:r w:rsidR="00362E22" w:rsidRPr="00362E22">
        <w:rPr>
          <w:rFonts w:ascii="Times New Roman" w:hAnsi="Times New Roman"/>
          <w:b/>
          <w:sz w:val="24"/>
        </w:rPr>
        <w:t xml:space="preserve">Would you characterize coffee consumption as a situation in which brand </w:t>
      </w:r>
      <w:r>
        <w:rPr>
          <w:rFonts w:ascii="Times New Roman" w:hAnsi="Times New Roman"/>
          <w:b/>
          <w:sz w:val="24"/>
        </w:rPr>
        <w:tab/>
      </w:r>
      <w:r w:rsidR="00362E22" w:rsidRPr="00362E22">
        <w:rPr>
          <w:rFonts w:ascii="Times New Roman" w:hAnsi="Times New Roman"/>
          <w:b/>
          <w:sz w:val="24"/>
        </w:rPr>
        <w:t>parity or brand loyalty exists? Why?</w:t>
      </w:r>
    </w:p>
    <w:p w14:paraId="5F91D300" w14:textId="77777777" w:rsidR="00362E22" w:rsidRDefault="00362E22" w:rsidP="00362E22"/>
    <w:p w14:paraId="785889D4" w14:textId="77777777" w:rsidR="00362E22" w:rsidRDefault="00362E22" w:rsidP="00362E22">
      <w:r>
        <w:t xml:space="preserve">Student answers will vary, depending in part on whether the individual drinks coffee or is a coffee snob. Those who are will likely be more </w:t>
      </w:r>
      <w:proofErr w:type="gramStart"/>
      <w:r>
        <w:t>brand</w:t>
      </w:r>
      <w:proofErr w:type="gramEnd"/>
      <w:r>
        <w:t xml:space="preserve"> loyal.</w:t>
      </w:r>
    </w:p>
    <w:p w14:paraId="77AC7A41" w14:textId="77777777" w:rsidR="00362E22" w:rsidRPr="00362E22" w:rsidRDefault="00362E22" w:rsidP="00362E22">
      <w:pPr>
        <w:contextualSpacing/>
      </w:pPr>
    </w:p>
    <w:p w14:paraId="2EDB13B7" w14:textId="77777777" w:rsidR="00362E22" w:rsidRPr="00362E22" w:rsidRDefault="00713785" w:rsidP="00362E22">
      <w:pPr>
        <w:pStyle w:val="CRCS1GENQ"/>
        <w:spacing w:before="0" w:line="240" w:lineRule="auto"/>
        <w:contextualSpacing/>
        <w:rPr>
          <w:rFonts w:ascii="Times New Roman" w:hAnsi="Times New Roman"/>
          <w:b/>
          <w:sz w:val="24"/>
        </w:rPr>
      </w:pPr>
      <w:r>
        <w:rPr>
          <w:rStyle w:val="CRGENQNUM"/>
          <w:rFonts w:ascii="Times New Roman" w:hAnsi="Times New Roman"/>
          <w:b/>
          <w:sz w:val="24"/>
        </w:rPr>
        <w:t>1-33</w:t>
      </w:r>
      <w:r w:rsidR="00362E22" w:rsidRPr="00362E22">
        <w:rPr>
          <w:rStyle w:val="CRGENQNUM"/>
          <w:rFonts w:ascii="Times New Roman" w:hAnsi="Times New Roman"/>
          <w:b/>
          <w:sz w:val="24"/>
        </w:rPr>
        <w:tab/>
      </w:r>
      <w:r w:rsidR="00362E22" w:rsidRPr="00362E22">
        <w:rPr>
          <w:rFonts w:ascii="Times New Roman" w:hAnsi="Times New Roman"/>
          <w:b/>
          <w:sz w:val="24"/>
        </w:rPr>
        <w:t>Who is the target market for Eight O’Clock Coffee’s brand refresh program? Will the campaign be effective in reaching the right audience? Why or why not?</w:t>
      </w:r>
    </w:p>
    <w:p w14:paraId="25900FF3" w14:textId="77777777" w:rsidR="00362E22" w:rsidRDefault="00362E22" w:rsidP="00362E22">
      <w:pPr>
        <w:pStyle w:val="CRCS1GENQ"/>
        <w:spacing w:before="0" w:line="240" w:lineRule="auto"/>
        <w:contextualSpacing/>
        <w:rPr>
          <w:rStyle w:val="CRGENQNUM"/>
          <w:rFonts w:ascii="Times New Roman" w:hAnsi="Times New Roman"/>
          <w:sz w:val="24"/>
        </w:rPr>
      </w:pPr>
    </w:p>
    <w:p w14:paraId="22C0A729" w14:textId="77777777" w:rsidR="00362E22" w:rsidRPr="00362E22" w:rsidRDefault="00362E22" w:rsidP="00362E22">
      <w:pPr>
        <w:contextualSpacing/>
      </w:pPr>
      <w:r>
        <w:t>The campaign targets more affluent customers.</w:t>
      </w:r>
    </w:p>
    <w:p w14:paraId="53D9871E" w14:textId="77777777" w:rsidR="00362E22" w:rsidRDefault="00362E22" w:rsidP="00362E22">
      <w:pPr>
        <w:pStyle w:val="CRCS1GENQ"/>
        <w:spacing w:before="0" w:line="240" w:lineRule="auto"/>
        <w:contextualSpacing/>
        <w:rPr>
          <w:rStyle w:val="CRGENQNUM"/>
          <w:rFonts w:ascii="Times New Roman" w:hAnsi="Times New Roman"/>
          <w:sz w:val="24"/>
        </w:rPr>
      </w:pPr>
    </w:p>
    <w:p w14:paraId="5B215EB7" w14:textId="77777777" w:rsidR="00362E22" w:rsidRPr="00362E22" w:rsidRDefault="00713785" w:rsidP="00362E22">
      <w:pPr>
        <w:pStyle w:val="CRCS1GENQ"/>
        <w:spacing w:before="0" w:line="240" w:lineRule="auto"/>
        <w:rPr>
          <w:rFonts w:ascii="Times New Roman" w:hAnsi="Times New Roman"/>
          <w:b/>
          <w:sz w:val="24"/>
        </w:rPr>
      </w:pPr>
      <w:r>
        <w:rPr>
          <w:rStyle w:val="CRGENQNUM"/>
          <w:rFonts w:ascii="Times New Roman" w:hAnsi="Times New Roman"/>
          <w:b/>
          <w:sz w:val="24"/>
        </w:rPr>
        <w:t>1-34</w:t>
      </w:r>
      <w:r w:rsidR="00362E22" w:rsidRPr="00362E22">
        <w:rPr>
          <w:rStyle w:val="CRGENQNUM"/>
          <w:rFonts w:ascii="Times New Roman" w:hAnsi="Times New Roman"/>
          <w:b/>
          <w:sz w:val="24"/>
        </w:rPr>
        <w:tab/>
      </w:r>
      <w:r w:rsidR="00362E22" w:rsidRPr="00362E22">
        <w:rPr>
          <w:rFonts w:ascii="Times New Roman" w:hAnsi="Times New Roman"/>
          <w:b/>
          <w:sz w:val="24"/>
        </w:rPr>
        <w:t>Evaluate the value of using social media for this type of marketing communications effort. Is it necessary or helpful? Why or why not?</w:t>
      </w:r>
    </w:p>
    <w:p w14:paraId="2A3B8400" w14:textId="77777777" w:rsidR="00AD7424" w:rsidRDefault="00AD7424">
      <w:pPr>
        <w:rPr>
          <w:b/>
        </w:rPr>
      </w:pPr>
    </w:p>
    <w:p w14:paraId="4843AE98" w14:textId="77777777" w:rsidR="00362E22" w:rsidRDefault="00362E22">
      <w:r>
        <w:t>Student answers will vary; however, this represents a new trend in marketing communications and was reported to achieve some success.</w:t>
      </w:r>
    </w:p>
    <w:p w14:paraId="678DD8B4" w14:textId="77777777" w:rsidR="003366CB" w:rsidRDefault="003366CB">
      <w:pPr>
        <w:rPr>
          <w:b/>
        </w:rPr>
      </w:pPr>
    </w:p>
    <w:p w14:paraId="47BF6947" w14:textId="77777777" w:rsidR="003366CB" w:rsidRDefault="003366CB">
      <w:pPr>
        <w:rPr>
          <w:b/>
        </w:rPr>
      </w:pPr>
    </w:p>
    <w:p w14:paraId="15369440" w14:textId="77777777" w:rsidR="003366CB" w:rsidRDefault="003366CB">
      <w:pPr>
        <w:rPr>
          <w:b/>
        </w:rPr>
      </w:pPr>
    </w:p>
    <w:p w14:paraId="69E20B5A" w14:textId="77777777" w:rsidR="00012ABC" w:rsidRDefault="00B93249">
      <w:pPr>
        <w:rPr>
          <w:b/>
        </w:rPr>
      </w:pPr>
      <w:r>
        <w:rPr>
          <w:b/>
        </w:rPr>
        <w:t>Case 2</w:t>
      </w:r>
      <w:r w:rsidR="00012ABC">
        <w:rPr>
          <w:b/>
        </w:rPr>
        <w:tab/>
      </w:r>
      <w:r w:rsidR="00012ABC">
        <w:rPr>
          <w:b/>
        </w:rPr>
        <w:tab/>
        <w:t>A New Salsa Sensation</w:t>
      </w:r>
    </w:p>
    <w:p w14:paraId="1FDA6D10" w14:textId="77777777" w:rsidR="00012ABC" w:rsidRDefault="00012ABC">
      <w:pPr>
        <w:rPr>
          <w:b/>
        </w:rPr>
      </w:pPr>
    </w:p>
    <w:p w14:paraId="1996D1D6" w14:textId="77777777" w:rsidR="00012ABC" w:rsidRDefault="00713785">
      <w:pPr>
        <w:rPr>
          <w:b/>
        </w:rPr>
      </w:pPr>
      <w:r>
        <w:rPr>
          <w:b/>
        </w:rPr>
        <w:t>1-35</w:t>
      </w:r>
      <w:r w:rsidR="00012ABC">
        <w:rPr>
          <w:b/>
        </w:rPr>
        <w:tab/>
        <w:t xml:space="preserve">Can you think of a brand name that could be used not only for salsa, but for any </w:t>
      </w:r>
      <w:r w:rsidR="00402727">
        <w:rPr>
          <w:b/>
        </w:rPr>
        <w:lastRenderedPageBreak/>
        <w:tab/>
      </w:r>
      <w:r w:rsidR="00012ABC">
        <w:rPr>
          <w:b/>
        </w:rPr>
        <w:t>other product related to salsa that Hector's company might sell?</w:t>
      </w:r>
    </w:p>
    <w:p w14:paraId="49FCBC1C" w14:textId="77777777" w:rsidR="00012ABC" w:rsidRDefault="00012ABC">
      <w:pPr>
        <w:rPr>
          <w:b/>
        </w:rPr>
      </w:pPr>
    </w:p>
    <w:p w14:paraId="7FC94EF1" w14:textId="77777777" w:rsidR="00012ABC" w:rsidRDefault="00012ABC">
      <w:r>
        <w:rPr>
          <w:b/>
        </w:rPr>
        <w:tab/>
      </w:r>
      <w:r>
        <w:t>Student answers will vary, but are likely to contain the word "Mexican."</w:t>
      </w:r>
    </w:p>
    <w:p w14:paraId="68E66C68" w14:textId="77777777" w:rsidR="00012ABC" w:rsidRDefault="00012ABC"/>
    <w:p w14:paraId="6AD9D188" w14:textId="77777777" w:rsidR="00012ABC" w:rsidRDefault="00713785">
      <w:pPr>
        <w:rPr>
          <w:b/>
        </w:rPr>
      </w:pPr>
      <w:r>
        <w:rPr>
          <w:b/>
        </w:rPr>
        <w:t>1-36</w:t>
      </w:r>
      <w:r w:rsidR="00012ABC">
        <w:rPr>
          <w:b/>
        </w:rPr>
        <w:tab/>
        <w:t xml:space="preserve">How can Hector's company compete with Pace and Old El Paso? Is there a </w:t>
      </w:r>
      <w:r w:rsidR="00012ABC">
        <w:rPr>
          <w:b/>
        </w:rPr>
        <w:tab/>
        <w:t>market niche the company can locate?</w:t>
      </w:r>
    </w:p>
    <w:p w14:paraId="414842FF" w14:textId="77777777" w:rsidR="00012ABC" w:rsidRPr="00012ABC" w:rsidRDefault="00012ABC"/>
    <w:p w14:paraId="0C3EFC65" w14:textId="77777777" w:rsidR="00012ABC" w:rsidRDefault="00012ABC">
      <w:r w:rsidRPr="00012ABC">
        <w:tab/>
        <w:t xml:space="preserve">Student answers may vary.  The goal is to get them thinking about how to </w:t>
      </w:r>
      <w:r w:rsidRPr="00012ABC">
        <w:tab/>
        <w:t>respond to brand parity.</w:t>
      </w:r>
      <w:bookmarkStart w:id="0" w:name="_GoBack"/>
      <w:bookmarkEnd w:id="0"/>
    </w:p>
    <w:p w14:paraId="6765544E" w14:textId="77777777" w:rsidR="00012ABC" w:rsidRPr="00012ABC" w:rsidRDefault="00012ABC">
      <w:pPr>
        <w:rPr>
          <w:b/>
        </w:rPr>
      </w:pPr>
    </w:p>
    <w:p w14:paraId="35601538" w14:textId="77777777" w:rsidR="00012ABC" w:rsidRDefault="00713785">
      <w:pPr>
        <w:rPr>
          <w:b/>
        </w:rPr>
      </w:pPr>
      <w:r>
        <w:rPr>
          <w:b/>
        </w:rPr>
        <w:t>1-37</w:t>
      </w:r>
      <w:r w:rsidR="00012ABC" w:rsidRPr="00012ABC">
        <w:rPr>
          <w:b/>
        </w:rPr>
        <w:tab/>
        <w:t xml:space="preserve">What kinds of advertising and promotions tactics should the company use? Will </w:t>
      </w:r>
      <w:r w:rsidR="00012ABC">
        <w:rPr>
          <w:b/>
        </w:rPr>
        <w:tab/>
      </w:r>
      <w:r w:rsidR="00012ABC" w:rsidRPr="00012ABC">
        <w:rPr>
          <w:b/>
        </w:rPr>
        <w:t>the tactics be the same in 5 years?</w:t>
      </w:r>
    </w:p>
    <w:p w14:paraId="421AD9DD" w14:textId="77777777" w:rsidR="00012ABC" w:rsidRDefault="00012ABC">
      <w:pPr>
        <w:rPr>
          <w:b/>
        </w:rPr>
      </w:pPr>
    </w:p>
    <w:p w14:paraId="1B24C8EE" w14:textId="77777777" w:rsidR="00012ABC" w:rsidRDefault="00012ABC">
      <w:r>
        <w:rPr>
          <w:b/>
        </w:rPr>
        <w:tab/>
      </w:r>
      <w:r>
        <w:t xml:space="preserve">Students will not yet be exposed to many of the tactics available, such as coupons, </w:t>
      </w:r>
      <w:r w:rsidR="00713785">
        <w:tab/>
      </w:r>
      <w:r>
        <w:t>free</w:t>
      </w:r>
      <w:r w:rsidR="00713785">
        <w:t xml:space="preserve"> </w:t>
      </w:r>
      <w:r>
        <w:t xml:space="preserve">samples, cross-ruff offers, and others. They might be led to mention lifestyle </w:t>
      </w:r>
      <w:r w:rsidR="00713785">
        <w:tab/>
      </w:r>
      <w:r>
        <w:t>events or buzz marketing, if they have sufficient information about them.</w:t>
      </w:r>
    </w:p>
    <w:p w14:paraId="6D3D1D89" w14:textId="77777777" w:rsidR="00B93249" w:rsidRPr="00012ABC" w:rsidRDefault="00B93249"/>
    <w:p w14:paraId="5CA3111F" w14:textId="77777777" w:rsidR="00577FF9" w:rsidRDefault="00713785" w:rsidP="00577FF9">
      <w:pPr>
        <w:pStyle w:val="CRCS1GENQ"/>
        <w:spacing w:before="0" w:line="480" w:lineRule="auto"/>
        <w:rPr>
          <w:rFonts w:ascii="Times New Roman" w:hAnsi="Times New Roman"/>
          <w:b/>
          <w:sz w:val="24"/>
        </w:rPr>
      </w:pPr>
      <w:r>
        <w:rPr>
          <w:rStyle w:val="CRGENQNUM"/>
          <w:rFonts w:ascii="Times New Roman" w:hAnsi="Times New Roman"/>
          <w:b/>
          <w:sz w:val="24"/>
        </w:rPr>
        <w:t>1-38</w:t>
      </w:r>
      <w:r w:rsidR="00577FF9" w:rsidRPr="00577FF9">
        <w:rPr>
          <w:rFonts w:ascii="Times New Roman" w:hAnsi="Times New Roman"/>
          <w:b/>
          <w:sz w:val="24"/>
        </w:rPr>
        <w:tab/>
        <w:t>How can the company utilize social media to gain fans and stimulate sales?</w:t>
      </w:r>
    </w:p>
    <w:p w14:paraId="76D4B1F1" w14:textId="77777777" w:rsidR="00577FF9" w:rsidRDefault="00577FF9" w:rsidP="00577FF9">
      <w:r>
        <w:t>The goal would be to create friends and loyal followers.</w:t>
      </w:r>
    </w:p>
    <w:p w14:paraId="58BB6907" w14:textId="77777777" w:rsidR="00577FF9" w:rsidRDefault="00577FF9" w:rsidP="00362E22">
      <w:pPr>
        <w:pStyle w:val="SF1MN1SUPTTL"/>
        <w:keepNext w:val="0"/>
        <w:keepLines w:val="0"/>
        <w:suppressAutoHyphens w:val="0"/>
        <w:spacing w:before="0" w:after="0" w:line="480" w:lineRule="auto"/>
        <w:rPr>
          <w:rFonts w:ascii="Times New Roman" w:hAnsi="Times New Roman" w:cs="Times New Roman"/>
          <w:color w:val="auto"/>
        </w:rPr>
      </w:pPr>
    </w:p>
    <w:p w14:paraId="28B922C3" w14:textId="77777777" w:rsidR="00362E22" w:rsidRPr="00DA504B" w:rsidRDefault="00362E22" w:rsidP="00362E22">
      <w:pPr>
        <w:pStyle w:val="SF1MN1SUPTTL"/>
        <w:keepNext w:val="0"/>
        <w:keepLines w:val="0"/>
        <w:suppressAutoHyphens w:val="0"/>
        <w:spacing w:before="0" w:after="0" w:line="480" w:lineRule="auto"/>
        <w:rPr>
          <w:rFonts w:ascii="Times New Roman" w:hAnsi="Times New Roman" w:cs="Times New Roman"/>
          <w:color w:val="auto"/>
        </w:rPr>
      </w:pPr>
      <w:proofErr w:type="spellStart"/>
      <w:r w:rsidRPr="00DA504B">
        <w:rPr>
          <w:rFonts w:ascii="Times New Roman" w:hAnsi="Times New Roman" w:cs="Times New Roman"/>
          <w:color w:val="auto"/>
        </w:rPr>
        <w:t>My</w:t>
      </w:r>
      <w:r w:rsidRPr="00DA504B">
        <w:rPr>
          <w:rStyle w:val="SF1MN1SUPTTL1"/>
          <w:rFonts w:ascii="Times New Roman" w:hAnsi="Times New Roman" w:cs="Times New Roman"/>
          <w:color w:val="auto"/>
        </w:rPr>
        <w:t>Marketing</w:t>
      </w:r>
      <w:r w:rsidRPr="00DA504B">
        <w:rPr>
          <w:rFonts w:ascii="Times New Roman" w:hAnsi="Times New Roman" w:cs="Times New Roman"/>
          <w:color w:val="auto"/>
        </w:rPr>
        <w:t>Lab</w:t>
      </w:r>
      <w:proofErr w:type="spellEnd"/>
    </w:p>
    <w:p w14:paraId="617757EC" w14:textId="49BBBA94" w:rsidR="00362E22" w:rsidRDefault="00362E22" w:rsidP="002E4512">
      <w:pPr>
        <w:spacing w:line="480" w:lineRule="auto"/>
        <w:rPr>
          <w:ins w:id="1" w:author="Donald E. Baack" w:date="2014-10-24T14:03:00Z"/>
        </w:rPr>
      </w:pPr>
      <w:r w:rsidRPr="002E4512">
        <w:t xml:space="preserve">Go to </w:t>
      </w:r>
      <w:r w:rsidRPr="002E4512">
        <w:rPr>
          <w:b/>
        </w:rPr>
        <w:t>mymktlab.com</w:t>
      </w:r>
      <w:r w:rsidRPr="002E4512">
        <w:t xml:space="preserve"> for </w:t>
      </w:r>
      <w:r w:rsidR="00F063B8" w:rsidRPr="002E4512">
        <w:t xml:space="preserve">the answers to the </w:t>
      </w:r>
      <w:r w:rsidRPr="002E4512">
        <w:t>following Assisted-graded writing questions:</w:t>
      </w:r>
    </w:p>
    <w:p w14:paraId="41F19423" w14:textId="77777777" w:rsidR="002E4512" w:rsidRPr="002E4512" w:rsidRDefault="002E4512" w:rsidP="002E4512">
      <w:pPr>
        <w:spacing w:line="480" w:lineRule="auto"/>
      </w:pPr>
    </w:p>
    <w:p w14:paraId="3A74E4B5" w14:textId="4DE474D3" w:rsidR="00F063B8" w:rsidRPr="002E4512" w:rsidRDefault="00E73A49" w:rsidP="002E4512">
      <w:pPr>
        <w:spacing w:line="480" w:lineRule="auto"/>
      </w:pPr>
      <w:r w:rsidRPr="002E4512">
        <w:rPr>
          <w:b/>
        </w:rPr>
        <w:t>1-39.</w:t>
      </w:r>
      <w:r w:rsidRPr="002E4512">
        <w:t xml:space="preserve"> </w:t>
      </w:r>
      <w:r w:rsidR="002E4512">
        <w:tab/>
      </w:r>
      <w:r w:rsidRPr="002E4512">
        <w:t xml:space="preserve">For years, Nike’s advertising tagline was “Just do it.” What meaning was conveyed </w:t>
      </w:r>
      <w:r w:rsidR="002E4512">
        <w:tab/>
      </w:r>
      <w:r w:rsidRPr="002E4512">
        <w:t xml:space="preserve">by the tagline? Do you think this conveys a clear message about the company’s </w:t>
      </w:r>
      <w:r w:rsidR="002E4512">
        <w:tab/>
      </w:r>
      <w:r w:rsidRPr="002E4512">
        <w:t>operations?</w:t>
      </w:r>
    </w:p>
    <w:p w14:paraId="3176C3C7" w14:textId="79FC9FA9" w:rsidR="00E73A49" w:rsidRPr="002E4512" w:rsidRDefault="00E73A49" w:rsidP="002E4512">
      <w:pPr>
        <w:spacing w:line="480" w:lineRule="auto"/>
      </w:pPr>
      <w:r w:rsidRPr="002E4512">
        <w:rPr>
          <w:b/>
        </w:rPr>
        <w:t>1-40.</w:t>
      </w:r>
      <w:r w:rsidRPr="002E4512">
        <w:t xml:space="preserve"> </w:t>
      </w:r>
      <w:r w:rsidR="002E4512">
        <w:tab/>
      </w:r>
      <w:r w:rsidRPr="002E4512">
        <w:t xml:space="preserve">Find each of the following companies on the Internet. For each company, discuss </w:t>
      </w:r>
      <w:r w:rsidR="002E4512">
        <w:tab/>
      </w:r>
      <w:r w:rsidRPr="002E4512">
        <w:t xml:space="preserve">how effective its website is in communicating an overall message. Also, discuss how </w:t>
      </w:r>
      <w:r w:rsidR="002E4512">
        <w:tab/>
      </w:r>
      <w:r w:rsidRPr="002E4512">
        <w:t xml:space="preserve">well the marketing team integrates the material on the website. How well does the </w:t>
      </w:r>
      <w:r w:rsidR="002E4512">
        <w:tab/>
      </w:r>
      <w:r w:rsidRPr="002E4512">
        <w:t>website integrate the company’s advertising with other marketing communications?</w:t>
      </w:r>
      <w:r w:rsidR="002E4512">
        <w:tab/>
      </w:r>
    </w:p>
    <w:p w14:paraId="344182D5" w14:textId="6B860EA7" w:rsidR="00E73A49" w:rsidRPr="002E4512" w:rsidRDefault="002E4512" w:rsidP="002E4512">
      <w:pPr>
        <w:spacing w:line="480" w:lineRule="auto"/>
      </w:pPr>
      <w:r>
        <w:tab/>
      </w:r>
      <w:r w:rsidR="00E73A49" w:rsidRPr="002E4512">
        <w:t>Revlon (</w:t>
      </w:r>
      <w:hyperlink r:id="rId17" w:history="1">
        <w:r w:rsidR="00E73A49" w:rsidRPr="002E4512">
          <w:rPr>
            <w:rStyle w:val="Hyperlink"/>
            <w:color w:val="auto"/>
          </w:rPr>
          <w:t>www.revlon.com</w:t>
        </w:r>
      </w:hyperlink>
      <w:r w:rsidR="00E73A49" w:rsidRPr="002E4512">
        <w:t>)</w:t>
      </w:r>
    </w:p>
    <w:p w14:paraId="5045018A" w14:textId="10ED0B0A" w:rsidR="00E73A49" w:rsidRPr="002E4512" w:rsidRDefault="002E4512" w:rsidP="002E4512">
      <w:pPr>
        <w:spacing w:line="480" w:lineRule="auto"/>
      </w:pPr>
      <w:r>
        <w:lastRenderedPageBreak/>
        <w:tab/>
      </w:r>
      <w:r w:rsidR="00E73A49" w:rsidRPr="002E4512">
        <w:t>J.B. Hunt (</w:t>
      </w:r>
      <w:hyperlink r:id="rId18" w:history="1">
        <w:r w:rsidR="00E73A49" w:rsidRPr="002E4512">
          <w:rPr>
            <w:rStyle w:val="Hyperlink"/>
            <w:color w:val="auto"/>
          </w:rPr>
          <w:t>www.jbhunt.com</w:t>
        </w:r>
      </w:hyperlink>
      <w:r w:rsidR="00E73A49" w:rsidRPr="002E4512">
        <w:t>)</w:t>
      </w:r>
    </w:p>
    <w:p w14:paraId="0258F503" w14:textId="70CD4789" w:rsidR="00E73A49" w:rsidRPr="002E4512" w:rsidRDefault="002E4512" w:rsidP="002E4512">
      <w:pPr>
        <w:spacing w:line="480" w:lineRule="auto"/>
      </w:pPr>
      <w:r>
        <w:tab/>
      </w:r>
      <w:r w:rsidR="00E73A49" w:rsidRPr="002E4512">
        <w:t>JD Bank (</w:t>
      </w:r>
      <w:hyperlink r:id="rId19" w:history="1">
        <w:r w:rsidR="00E73A49" w:rsidRPr="002E4512">
          <w:rPr>
            <w:rStyle w:val="Hyperlink"/>
            <w:color w:val="auto"/>
          </w:rPr>
          <w:t>www.jdbank.com</w:t>
        </w:r>
      </w:hyperlink>
      <w:r w:rsidR="00E73A49" w:rsidRPr="002E4512">
        <w:t>)</w:t>
      </w:r>
    </w:p>
    <w:p w14:paraId="29BC1A74" w14:textId="0E3E48DC" w:rsidR="00E73A49" w:rsidRPr="002E4512" w:rsidRDefault="002E4512" w:rsidP="002E4512">
      <w:pPr>
        <w:spacing w:line="480" w:lineRule="auto"/>
      </w:pPr>
      <w:r>
        <w:tab/>
      </w:r>
      <w:r w:rsidR="00E73A49" w:rsidRPr="002E4512">
        <w:t>Red Lobster (www.redlobster.com)</w:t>
      </w:r>
    </w:p>
    <w:p w14:paraId="304FADFC" w14:textId="77777777" w:rsidR="00F063B8" w:rsidRPr="002E4512" w:rsidRDefault="00F063B8" w:rsidP="002E4512">
      <w:pPr>
        <w:spacing w:line="480" w:lineRule="auto"/>
      </w:pPr>
    </w:p>
    <w:p w14:paraId="7BD25EDB" w14:textId="77777777" w:rsidR="00362E22" w:rsidRDefault="00362E22"/>
    <w:p w14:paraId="508DEE3F" w14:textId="77777777" w:rsidR="0017098E" w:rsidRDefault="00F11683">
      <w:pPr>
        <w:rPr>
          <w:b/>
          <w:sz w:val="32"/>
        </w:rPr>
      </w:pPr>
      <w:r>
        <w:rPr>
          <w:b/>
          <w:sz w:val="32"/>
        </w:rPr>
        <w:t xml:space="preserve">Bonus Case </w:t>
      </w:r>
    </w:p>
    <w:p w14:paraId="6FF9B5EF" w14:textId="77777777" w:rsidR="0017098E" w:rsidRDefault="0017098E">
      <w:pPr>
        <w:rPr>
          <w:b/>
          <w:sz w:val="32"/>
        </w:rPr>
      </w:pPr>
    </w:p>
    <w:p w14:paraId="59C583DD" w14:textId="77777777" w:rsidR="004F7C6F" w:rsidRPr="004F7C6F" w:rsidRDefault="004F7C6F" w:rsidP="004F7C6F">
      <w:pPr>
        <w:rPr>
          <w:sz w:val="32"/>
          <w:szCs w:val="32"/>
        </w:rPr>
      </w:pPr>
      <w:r w:rsidRPr="004F7C6F">
        <w:rPr>
          <w:vanish/>
          <w:sz w:val="32"/>
          <w:szCs w:val="32"/>
        </w:rPr>
        <w:t>&lt;title id="ch01sb02.title"&gt;</w:t>
      </w:r>
      <w:r w:rsidRPr="004F7C6F">
        <w:rPr>
          <w:b/>
          <w:sz w:val="32"/>
          <w:szCs w:val="32"/>
        </w:rPr>
        <w:t>The Cable Company</w:t>
      </w:r>
      <w:r w:rsidRPr="004F7C6F">
        <w:rPr>
          <w:vanish/>
          <w:sz w:val="32"/>
          <w:szCs w:val="32"/>
        </w:rPr>
        <w:t>&lt;/title&gt;</w:t>
      </w:r>
    </w:p>
    <w:p w14:paraId="0960A0D0" w14:textId="77777777" w:rsidR="004F7C6F" w:rsidRDefault="004F7C6F" w:rsidP="004F7C6F"/>
    <w:p w14:paraId="5B05F1C6" w14:textId="77777777" w:rsidR="004F7C6F" w:rsidRPr="004F7C6F" w:rsidRDefault="004F7C6F" w:rsidP="004F7C6F">
      <w:pPr>
        <w:rPr>
          <w:b/>
        </w:rPr>
      </w:pPr>
    </w:p>
    <w:p w14:paraId="0E192B33" w14:textId="77777777" w:rsidR="004F7C6F" w:rsidRPr="004F7C6F" w:rsidRDefault="004F7C6F" w:rsidP="004F7C6F">
      <w:pPr>
        <w:spacing w:line="480" w:lineRule="auto"/>
        <w:jc w:val="both"/>
      </w:pPr>
      <w:r w:rsidRPr="004F7C6F">
        <w:rPr>
          <w:vanish/>
        </w:rPr>
        <w:t>&lt;para&gt;</w:t>
      </w:r>
      <w:r w:rsidRPr="004F7C6F">
        <w:t xml:space="preserve">Rachel Peterson knew she faced several major challenges as she took the job of marketing director for </w:t>
      </w:r>
      <w:proofErr w:type="spellStart"/>
      <w:r w:rsidRPr="004F7C6F">
        <w:t>CableNOW</w:t>
      </w:r>
      <w:proofErr w:type="spellEnd"/>
      <w:r w:rsidRPr="004F7C6F">
        <w:t>. The company was the sole cable provider for six communities in northeast Louisiana. All of the cities were essentially “licensed monopolies” in the sense that no other cable company could compete within the city limits. In spite of this edge, however, competition was becoming a major problem.</w:t>
      </w:r>
      <w:r w:rsidRPr="004F7C6F">
        <w:rPr>
          <w:vanish/>
        </w:rPr>
        <w:t>&lt;/para&gt;</w:t>
      </w:r>
    </w:p>
    <w:p w14:paraId="769AF713" w14:textId="77777777" w:rsidR="004F7C6F" w:rsidRPr="004F7C6F" w:rsidRDefault="00362E22" w:rsidP="004F7C6F">
      <w:pPr>
        <w:spacing w:line="480" w:lineRule="auto"/>
        <w:jc w:val="both"/>
      </w:pPr>
      <w:r>
        <w:tab/>
      </w:r>
      <w:r w:rsidR="004F7C6F" w:rsidRPr="004F7C6F">
        <w:rPr>
          <w:vanish/>
        </w:rPr>
        <w:t>&lt;para&gt;</w:t>
      </w:r>
      <w:r w:rsidR="004F7C6F" w:rsidRPr="004F7C6F">
        <w:t xml:space="preserve">Satellite television was the primary competitor for </w:t>
      </w:r>
      <w:proofErr w:type="spellStart"/>
      <w:r w:rsidR="004F7C6F" w:rsidRPr="004F7C6F">
        <w:t>CableNOW’s</w:t>
      </w:r>
      <w:proofErr w:type="spellEnd"/>
      <w:r w:rsidR="004F7C6F" w:rsidRPr="004F7C6F">
        <w:t xml:space="preserve"> customers. Both DirecTV and the Dish Network had set up operations in the six communities. The two providers were able to charge lower prices for basic services. They had also started to compete by offering price reductions on installations. This made switching from cable to satellite much easier for local residents.</w:t>
      </w:r>
      <w:r w:rsidR="004F7C6F" w:rsidRPr="004F7C6F">
        <w:rPr>
          <w:vanish/>
        </w:rPr>
        <w:t>&lt;/para&gt;</w:t>
      </w:r>
    </w:p>
    <w:p w14:paraId="320592E8" w14:textId="77777777" w:rsidR="004F7C6F" w:rsidRPr="004F7C6F" w:rsidRDefault="00362E22" w:rsidP="004F7C6F">
      <w:pPr>
        <w:spacing w:line="480" w:lineRule="auto"/>
        <w:jc w:val="both"/>
      </w:pPr>
      <w:r>
        <w:tab/>
      </w:r>
      <w:r w:rsidR="004F7C6F" w:rsidRPr="004F7C6F">
        <w:rPr>
          <w:vanish/>
        </w:rPr>
        <w:t>&lt;para&gt;</w:t>
      </w:r>
      <w:proofErr w:type="spellStart"/>
      <w:r w:rsidR="004F7C6F" w:rsidRPr="004F7C6F">
        <w:t>CableNOW’s</w:t>
      </w:r>
      <w:proofErr w:type="spellEnd"/>
      <w:r w:rsidR="004F7C6F" w:rsidRPr="004F7C6F">
        <w:t xml:space="preserve"> primary selling point was in the delivery of programming during bad weather. Thunderstorms and snowstorms completely disrupt a satellite signal. Severe weather is common in that part of Louisiana; however, the weather events do not affect a cable picture. </w:t>
      </w:r>
      <w:proofErr w:type="spellStart"/>
      <w:r w:rsidR="004F7C6F" w:rsidRPr="004F7C6F">
        <w:t>CableNOW</w:t>
      </w:r>
      <w:proofErr w:type="spellEnd"/>
      <w:r w:rsidR="004F7C6F" w:rsidRPr="004F7C6F">
        <w:t xml:space="preserve"> also held a competitive advantage because the company offered local business and real estate listings to subscribers. The firm also was able to provide local radar and weather forecasts during the “Local on the 8s” segments on the Weather Channel. The </w:t>
      </w:r>
      <w:r w:rsidR="004F7C6F" w:rsidRPr="004F7C6F">
        <w:lastRenderedPageBreak/>
        <w:t>satellite companies could not provide these special options.</w:t>
      </w:r>
      <w:r w:rsidR="004F7C6F" w:rsidRPr="004F7C6F">
        <w:rPr>
          <w:vanish/>
        </w:rPr>
        <w:t>&lt;/para&gt;</w:t>
      </w:r>
    </w:p>
    <w:p w14:paraId="1AE1A3A1" w14:textId="77777777" w:rsidR="004F7C6F" w:rsidRPr="004F7C6F" w:rsidRDefault="00362E22" w:rsidP="004F7C6F">
      <w:pPr>
        <w:spacing w:line="480" w:lineRule="auto"/>
        <w:jc w:val="both"/>
      </w:pPr>
      <w:r>
        <w:tab/>
      </w:r>
      <w:r w:rsidR="004F7C6F" w:rsidRPr="004F7C6F">
        <w:rPr>
          <w:vanish/>
        </w:rPr>
        <w:t>&lt;para&gt;</w:t>
      </w:r>
      <w:r w:rsidR="004F7C6F" w:rsidRPr="004F7C6F">
        <w:t xml:space="preserve">When Rachel took the job, she knew another issue was about to unfold. </w:t>
      </w:r>
      <w:proofErr w:type="spellStart"/>
      <w:r w:rsidR="004F7C6F" w:rsidRPr="004F7C6F">
        <w:t>CableNOW</w:t>
      </w:r>
      <w:proofErr w:type="spellEnd"/>
      <w:r w:rsidR="004F7C6F" w:rsidRPr="004F7C6F">
        <w:t xml:space="preserve"> had been able to transmit each city’s local channels as part of the basic cable package. Until this year, the satellite companies could not. Dish Network was changing the mix. Dish Network had just signed a contract to provide the local stations to subscribers. DirecTV did not, but did offer a greater number of channels in the company’s basic package. As a result, Rachel knew she had her work cut out as the marketing department struggled to maintain share in each city.</w:t>
      </w:r>
      <w:r w:rsidR="004F7C6F" w:rsidRPr="004F7C6F">
        <w:rPr>
          <w:vanish/>
        </w:rPr>
        <w:t>&lt;/para&gt;</w:t>
      </w:r>
    </w:p>
    <w:p w14:paraId="5D4F06B1" w14:textId="77777777" w:rsidR="00B93249" w:rsidRDefault="00B93249" w:rsidP="00B93249">
      <w:pPr>
        <w:rPr>
          <w:b/>
        </w:rPr>
      </w:pPr>
      <w:r>
        <w:rPr>
          <w:b/>
        </w:rPr>
        <w:t>(1)</w:t>
      </w:r>
      <w:r>
        <w:rPr>
          <w:b/>
        </w:rPr>
        <w:tab/>
        <w:t xml:space="preserve">What image or theme should </w:t>
      </w:r>
      <w:proofErr w:type="spellStart"/>
      <w:r>
        <w:rPr>
          <w:b/>
        </w:rPr>
        <w:t>CableNOW</w:t>
      </w:r>
      <w:proofErr w:type="spellEnd"/>
      <w:r>
        <w:rPr>
          <w:b/>
        </w:rPr>
        <w:t xml:space="preserve"> portray to subscribers?</w:t>
      </w:r>
    </w:p>
    <w:p w14:paraId="3BC09EC6" w14:textId="77777777" w:rsidR="00B93249" w:rsidRDefault="00B93249" w:rsidP="00B93249"/>
    <w:p w14:paraId="6797F00A" w14:textId="77777777" w:rsidR="00B93249" w:rsidRDefault="00B93249" w:rsidP="00B93249">
      <w:r>
        <w:tab/>
        <w:t>Probably one that suggests they are the best "local" option.</w:t>
      </w:r>
    </w:p>
    <w:p w14:paraId="4AE08EDE" w14:textId="77777777" w:rsidR="00B93249" w:rsidRDefault="00B93249" w:rsidP="00B93249"/>
    <w:p w14:paraId="23D5AF52" w14:textId="77777777" w:rsidR="00B93249" w:rsidRDefault="00B93249" w:rsidP="00B93249">
      <w:pPr>
        <w:ind w:left="720" w:hanging="720"/>
        <w:rPr>
          <w:b/>
        </w:rPr>
      </w:pPr>
      <w:r>
        <w:rPr>
          <w:b/>
        </w:rPr>
        <w:t>(2)</w:t>
      </w:r>
      <w:r>
        <w:rPr>
          <w:b/>
        </w:rPr>
        <w:tab/>
        <w:t xml:space="preserve">Can you think of a way to emphasize the advantages </w:t>
      </w:r>
      <w:proofErr w:type="spellStart"/>
      <w:r>
        <w:rPr>
          <w:b/>
        </w:rPr>
        <w:t>CableNOW</w:t>
      </w:r>
      <w:proofErr w:type="spellEnd"/>
      <w:r>
        <w:rPr>
          <w:b/>
        </w:rPr>
        <w:t xml:space="preserve"> has in an advertising program?</w:t>
      </w:r>
    </w:p>
    <w:p w14:paraId="57B39A01" w14:textId="77777777" w:rsidR="00B93249" w:rsidRDefault="00B93249" w:rsidP="00B93249"/>
    <w:p w14:paraId="20280191" w14:textId="77777777" w:rsidR="00B93249" w:rsidRDefault="00B93249" w:rsidP="00B93249">
      <w:pPr>
        <w:ind w:left="720" w:hanging="720"/>
      </w:pPr>
      <w:r>
        <w:tab/>
        <w:t xml:space="preserve">One option would be the local weather emphasis. Not only does the </w:t>
      </w:r>
      <w:proofErr w:type="spellStart"/>
      <w:r>
        <w:t>CableNOW</w:t>
      </w:r>
      <w:proofErr w:type="spellEnd"/>
      <w:r>
        <w:t xml:space="preserve"> signal work during bad weather, it is the only way to get local radar and information during storms.</w:t>
      </w:r>
    </w:p>
    <w:p w14:paraId="39D0CC0D" w14:textId="77777777" w:rsidR="00B93249" w:rsidRDefault="00B93249" w:rsidP="00B93249"/>
    <w:p w14:paraId="1A30E74A" w14:textId="77777777" w:rsidR="00B93249" w:rsidRDefault="00B93249" w:rsidP="00B93249">
      <w:pPr>
        <w:ind w:left="720" w:hanging="720"/>
        <w:rPr>
          <w:b/>
        </w:rPr>
      </w:pPr>
      <w:r>
        <w:rPr>
          <w:b/>
        </w:rPr>
        <w:t>(3)</w:t>
      </w:r>
      <w:r>
        <w:rPr>
          <w:b/>
        </w:rPr>
        <w:tab/>
        <w:t xml:space="preserve">Do you believe </w:t>
      </w:r>
      <w:proofErr w:type="spellStart"/>
      <w:r>
        <w:rPr>
          <w:b/>
        </w:rPr>
        <w:t>CableNOW</w:t>
      </w:r>
      <w:proofErr w:type="spellEnd"/>
      <w:r>
        <w:rPr>
          <w:b/>
        </w:rPr>
        <w:t xml:space="preserve"> will survive these changes over the next 10 years? Why or why not?</w:t>
      </w:r>
    </w:p>
    <w:p w14:paraId="6125D02E" w14:textId="77777777" w:rsidR="00B93249" w:rsidRDefault="00B93249" w:rsidP="00B93249"/>
    <w:p w14:paraId="02B06DCD" w14:textId="77777777" w:rsidR="00B93249" w:rsidRDefault="00B93249" w:rsidP="00B93249">
      <w:r>
        <w:tab/>
      </w:r>
      <w:r w:rsidR="0070193A">
        <w:t>Student opinions will vary. The company</w:t>
      </w:r>
      <w:r>
        <w:t xml:space="preserve"> do</w:t>
      </w:r>
      <w:r w:rsidR="0070193A">
        <w:t>es</w:t>
      </w:r>
      <w:r>
        <w:t xml:space="preserve"> have an uphill battle.</w:t>
      </w:r>
    </w:p>
    <w:p w14:paraId="4570F2F7" w14:textId="77777777" w:rsidR="00F11683" w:rsidRDefault="00F11683">
      <w:pPr>
        <w:pStyle w:val="BodyTextIndent3"/>
        <w:rPr>
          <w:i w:val="0"/>
          <w:iCs w:val="0"/>
        </w:rPr>
      </w:pPr>
    </w:p>
    <w:sectPr w:rsidR="00F11683">
      <w:footerReference w:type="even" r:id="rId20"/>
      <w:footerReference w:type="default" r:id="rId21"/>
      <w:pgSz w:w="12240" w:h="15840"/>
      <w:pgMar w:top="1440" w:right="1800" w:bottom="1440" w:left="1800" w:header="1440" w:footer="100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D5935" w14:textId="77777777" w:rsidR="00DC13B6" w:rsidRDefault="00DC13B6">
      <w:pPr>
        <w:spacing w:line="20" w:lineRule="exact"/>
      </w:pPr>
    </w:p>
  </w:endnote>
  <w:endnote w:type="continuationSeparator" w:id="0">
    <w:p w14:paraId="0663607E" w14:textId="77777777" w:rsidR="00DC13B6" w:rsidRDefault="00DC13B6">
      <w:r>
        <w:t xml:space="preserve"> </w:t>
      </w:r>
    </w:p>
  </w:endnote>
  <w:endnote w:type="continuationNotice" w:id="1">
    <w:p w14:paraId="28A7DD82" w14:textId="77777777" w:rsidR="00DC13B6" w:rsidRDefault="00DC13B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P TypographicSymbols">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Neue HeavyCond">
    <w:panose1 w:val="00000000000000000000"/>
    <w:charset w:val="00"/>
    <w:family w:val="auto"/>
    <w:notTrueType/>
    <w:pitch w:val="default"/>
    <w:sig w:usb0="00000003" w:usb1="00000000" w:usb2="00000000" w:usb3="00000000" w:csb0="00000001" w:csb1="00000000"/>
  </w:font>
  <w:font w:name="Akzidenz Grotesk BE Ex">
    <w:panose1 w:val="00000000000000000000"/>
    <w:charset w:val="00"/>
    <w:family w:val="auto"/>
    <w:notTrueType/>
    <w:pitch w:val="default"/>
    <w:sig w:usb0="00000003" w:usb1="00000000" w:usb2="00000000" w:usb3="00000000" w:csb0="00000001" w:csb1="00000000"/>
  </w:font>
  <w:font w:name="Akzidenz Grotesk BE MdEx">
    <w:panose1 w:val="00000000000000000000"/>
    <w:charset w:val="00"/>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Helvetica 55 Roman">
    <w:altName w:val="Cambria"/>
    <w:panose1 w:val="00000000000000000000"/>
    <w:charset w:val="00"/>
    <w:family w:val="swiss"/>
    <w:notTrueType/>
    <w:pitch w:val="variable"/>
    <w:sig w:usb0="00000003" w:usb1="00000000" w:usb2="00000000" w:usb3="00000000" w:csb0="00000001" w:csb1="00000000"/>
  </w:font>
  <w:font w:name="Times New Roman PS MT">
    <w:panose1 w:val="00000000000000000000"/>
    <w:charset w:val="00"/>
    <w:family w:val="roman"/>
    <w:notTrueType/>
    <w:pitch w:val="variable"/>
    <w:sig w:usb0="00000003" w:usb1="00000000" w:usb2="00000000" w:usb3="00000000" w:csb0="00000001" w:csb1="00000000"/>
  </w:font>
  <w:font w:name="TradeGothic BoldTwo">
    <w:altName w:val="Times New Roman"/>
    <w:panose1 w:val="00000000000000000000"/>
    <w:charset w:val="00"/>
    <w:family w:val="roman"/>
    <w:notTrueType/>
    <w:pitch w:val="default"/>
  </w:font>
  <w:font w:name="Times New Roman PS BoldMT">
    <w:panose1 w:val="00000000000000000000"/>
    <w:charset w:val="00"/>
    <w:family w:val="auto"/>
    <w:notTrueType/>
    <w:pitch w:val="default"/>
    <w:sig w:usb0="00000003" w:usb1="00000000" w:usb2="00000000" w:usb3="00000000" w:csb0="00000001" w:csb1="00000000"/>
  </w:font>
  <w:font w:name="95 Helvetica Black">
    <w:panose1 w:val="00000000000000000000"/>
    <w:charset w:val="00"/>
    <w:family w:val="auto"/>
    <w:notTrueType/>
    <w:pitch w:val="default"/>
    <w:sig w:usb0="00000003" w:usb1="00000000" w:usb2="00000000" w:usb3="00000000" w:csb0="00000001" w:csb1="00000000"/>
  </w:font>
  <w:font w:name="TimesNewRomanPS">
    <w:altName w:val="Arial"/>
    <w:panose1 w:val="00000000000000000000"/>
    <w:charset w:val="00"/>
    <w:family w:val="roman"/>
    <w:notTrueType/>
    <w:pitch w:val="default"/>
    <w:sig w:usb0="00000003" w:usb1="00000000" w:usb2="00000000" w:usb3="00000000" w:csb0="00000001" w:csb1="00000000"/>
  </w:font>
  <w:font w:name="HelveticaNeue BoldExt">
    <w:altName w:val="Times New Roman"/>
    <w:panose1 w:val="00000000000000000000"/>
    <w:charset w:val="00"/>
    <w:family w:val="roman"/>
    <w:notTrueType/>
    <w:pitch w:val="default"/>
    <w:sig w:usb0="00000003" w:usb1="00000000" w:usb2="00000000" w:usb3="00000000" w:csb0="00000001" w:csb1="00000000"/>
  </w:font>
  <w:font w:name="55 Helvetica Roman">
    <w:altName w:val="Arial"/>
    <w:panose1 w:val="00000000000000000000"/>
    <w:charset w:val="00"/>
    <w:family w:val="auto"/>
    <w:notTrueType/>
    <w:pitch w:val="default"/>
    <w:sig w:usb0="00000003" w:usb1="00000000" w:usb2="00000000" w:usb3="00000000" w:csb0="00000001" w:csb1="00000000"/>
  </w:font>
  <w:font w:name="MyriadPro-Black">
    <w:panose1 w:val="00000000000000000000"/>
    <w:charset w:val="4D"/>
    <w:family w:val="auto"/>
    <w:notTrueType/>
    <w:pitch w:val="default"/>
    <w:sig w:usb0="00000003" w:usb1="00000000" w:usb2="00000000" w:usb3="00000000" w:csb0="00000001" w:csb1="00000000"/>
  </w:font>
  <w:font w:name="MyriadPro-Light">
    <w:panose1 w:val="00000000000000000000"/>
    <w:charset w:val="4D"/>
    <w:family w:val="auto"/>
    <w:notTrueType/>
    <w:pitch w:val="default"/>
    <w:sig w:usb0="00000003" w:usb1="00000000" w:usb2="00000000" w:usb3="00000000" w:csb0="00000001" w:csb1="00000000"/>
  </w:font>
  <w:font w:name="MyriadPro-Bold">
    <w:altName w:val="Cambria"/>
    <w:panose1 w:val="00000000000000000000"/>
    <w:charset w:val="4D"/>
    <w:family w:val="auto"/>
    <w:notTrueType/>
    <w:pitch w:val="default"/>
    <w:sig w:usb0="00000003" w:usb1="00000000" w:usb2="00000000" w:usb3="00000000" w:csb0="00000001" w:csb1="00000000"/>
  </w:font>
  <w:font w:name="GillSansStd-BoldExtraCond">
    <w:panose1 w:val="00000000000000000000"/>
    <w:charset w:val="4D"/>
    <w:family w:val="auto"/>
    <w:notTrueType/>
    <w:pitch w:val="default"/>
    <w:sig w:usb0="00000003" w:usb1="00000000" w:usb2="00000000" w:usb3="00000000" w:csb0="00000001" w:csb1="00000000"/>
  </w:font>
  <w:font w:name="UniversLTStd-LightCn">
    <w:altName w:val="Cambria"/>
    <w:panose1 w:val="00000000000000000000"/>
    <w:charset w:val="4D"/>
    <w:family w:val="auto"/>
    <w:notTrueType/>
    <w:pitch w:val="default"/>
    <w:sig w:usb0="00000003" w:usb1="00000000" w:usb2="00000000" w:usb3="00000000" w:csb0="00000001" w:csb1="00000000"/>
  </w:font>
  <w:font w:name="GillSansStd">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35D48" w14:textId="77777777" w:rsidR="00F063B8" w:rsidRDefault="00F063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0E50BF" w14:textId="77777777" w:rsidR="00F063B8" w:rsidRDefault="00F063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F7363" w14:textId="77777777" w:rsidR="00F063B8" w:rsidRDefault="00F063B8">
    <w:pPr>
      <w:pStyle w:val="Footer"/>
      <w:pBdr>
        <w:top w:val="thinThickSmallGap" w:sz="24" w:space="1" w:color="622423" w:themeColor="accent2" w:themeShade="7F"/>
      </w:pBdr>
      <w:rPr>
        <w:rFonts w:asciiTheme="majorHAnsi" w:hAnsiTheme="majorHAnsi"/>
      </w:rPr>
    </w:pPr>
    <w:r>
      <w:rPr>
        <w:rFonts w:asciiTheme="majorHAnsi" w:hAnsiTheme="majorHAnsi"/>
      </w:rPr>
      <w:t>Copyright © 2016 Pearson Education</w:t>
    </w:r>
    <w:r>
      <w:rPr>
        <w:rFonts w:asciiTheme="majorHAnsi" w:hAnsiTheme="majorHAnsi"/>
      </w:rPr>
      <w:ptab w:relativeTo="margin" w:alignment="right" w:leader="none"/>
    </w:r>
    <w:r>
      <w:rPr>
        <w:rFonts w:asciiTheme="majorHAnsi" w:hAnsiTheme="majorHAnsi"/>
      </w:rPr>
      <w:t>Page 1-</w:t>
    </w:r>
    <w:r>
      <w:fldChar w:fldCharType="begin"/>
    </w:r>
    <w:r>
      <w:instrText xml:space="preserve"> PAGE   \* MERGEFORMAT </w:instrText>
    </w:r>
    <w:r>
      <w:fldChar w:fldCharType="separate"/>
    </w:r>
    <w:r w:rsidR="002E4512" w:rsidRPr="002E4512">
      <w:rPr>
        <w:rFonts w:asciiTheme="majorHAnsi" w:hAnsiTheme="majorHAnsi"/>
        <w:noProof/>
      </w:rPr>
      <w:t>18</w:t>
    </w:r>
    <w:r>
      <w:rPr>
        <w:rFonts w:asciiTheme="majorHAnsi" w:hAnsiTheme="majorHAnsi"/>
        <w:noProof/>
      </w:rPr>
      <w:fldChar w:fldCharType="end"/>
    </w:r>
  </w:p>
  <w:p w14:paraId="356A5802" w14:textId="77777777" w:rsidR="00F063B8" w:rsidRDefault="00F063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263A2" w14:textId="77777777" w:rsidR="00DC13B6" w:rsidRDefault="00DC13B6">
      <w:r>
        <w:separator/>
      </w:r>
    </w:p>
  </w:footnote>
  <w:footnote w:type="continuationSeparator" w:id="0">
    <w:p w14:paraId="0CEEA069" w14:textId="77777777" w:rsidR="00DC13B6" w:rsidRDefault="00DC1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00000C8"/>
    <w:multiLevelType w:val="multilevel"/>
    <w:tmpl w:val="000000C8"/>
    <w:name w:val="WP List 1"/>
    <w:lvl w:ilvl="0">
      <w:start w:val="1"/>
      <w:numFmt w:val="bullet"/>
      <w:suff w:val="nothing"/>
      <w:lvlText w:val="$"/>
      <w:lvlJc w:val="left"/>
      <w:rPr>
        <w:rFonts w:ascii="WP TypographicSymbols" w:hAnsi="WP TypographicSymbols" w:cs="WP TypographicSymbols"/>
      </w:rPr>
    </w:lvl>
    <w:lvl w:ilvl="1">
      <w:start w:val="1"/>
      <w:numFmt w:val="bullet"/>
      <w:suff w:val="nothing"/>
      <w:lvlText w:val="$"/>
      <w:lvlJc w:val="left"/>
      <w:rPr>
        <w:rFonts w:ascii="WP TypographicSymbols" w:hAnsi="WP TypographicSymbols" w:cs="WP TypographicSymbols"/>
      </w:rPr>
    </w:lvl>
    <w:lvl w:ilvl="2">
      <w:start w:val="1"/>
      <w:numFmt w:val="bullet"/>
      <w:suff w:val="nothing"/>
      <w:lvlText w:val="$"/>
      <w:lvlJc w:val="left"/>
      <w:rPr>
        <w:rFonts w:ascii="WP TypographicSymbols" w:hAnsi="WP TypographicSymbols" w:cs="WP TypographicSymbols"/>
      </w:rPr>
    </w:lvl>
    <w:lvl w:ilvl="3">
      <w:start w:val="1"/>
      <w:numFmt w:val="bullet"/>
      <w:suff w:val="nothing"/>
      <w:lvlText w:val="$"/>
      <w:lvlJc w:val="left"/>
      <w:rPr>
        <w:rFonts w:ascii="WP TypographicSymbols" w:hAnsi="WP TypographicSymbols" w:cs="WP TypographicSymbols"/>
      </w:rPr>
    </w:lvl>
    <w:lvl w:ilvl="4">
      <w:start w:val="1"/>
      <w:numFmt w:val="bullet"/>
      <w:suff w:val="nothing"/>
      <w:lvlText w:val="$"/>
      <w:lvlJc w:val="left"/>
      <w:rPr>
        <w:rFonts w:ascii="WP TypographicSymbols" w:hAnsi="WP TypographicSymbols" w:cs="WP TypographicSymbols"/>
      </w:rPr>
    </w:lvl>
    <w:lvl w:ilvl="5">
      <w:start w:val="1"/>
      <w:numFmt w:val="bullet"/>
      <w:suff w:val="nothing"/>
      <w:lvlText w:val="$"/>
      <w:lvlJc w:val="left"/>
      <w:rPr>
        <w:rFonts w:ascii="WP TypographicSymbols" w:hAnsi="WP TypographicSymbols" w:cs="WP TypographicSymbols"/>
      </w:rPr>
    </w:lvl>
    <w:lvl w:ilvl="6">
      <w:start w:val="1"/>
      <w:numFmt w:val="bullet"/>
      <w:suff w:val="nothing"/>
      <w:lvlText w:val="$"/>
      <w:lvlJc w:val="left"/>
      <w:rPr>
        <w:rFonts w:ascii="WP TypographicSymbols" w:hAnsi="WP TypographicSymbols" w:cs="WP TypographicSymbols"/>
      </w:rPr>
    </w:lvl>
    <w:lvl w:ilvl="7">
      <w:start w:val="1"/>
      <w:numFmt w:val="bullet"/>
      <w:suff w:val="nothing"/>
      <w:lvlText w:val="$"/>
      <w:lvlJc w:val="left"/>
      <w:rPr>
        <w:rFonts w:ascii="WP TypographicSymbols" w:hAnsi="WP TypographicSymbols" w:cs="WP TypographicSymbols"/>
      </w:rPr>
    </w:lvl>
    <w:lvl w:ilvl="8">
      <w:numFmt w:val="none"/>
      <w:lvlText w:val=""/>
      <w:lvlJc w:val="left"/>
    </w:lvl>
  </w:abstractNum>
  <w:abstractNum w:abstractNumId="2">
    <w:nsid w:val="0000012C"/>
    <w:multiLevelType w:val="multilevel"/>
    <w:tmpl w:val="0000012C"/>
    <w:name w:val="WP List 2"/>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3">
    <w:nsid w:val="00000190"/>
    <w:multiLevelType w:val="multilevel"/>
    <w:tmpl w:val="00000190"/>
    <w:name w:val="WP List 3"/>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4">
    <w:nsid w:val="000001F4"/>
    <w:multiLevelType w:val="multilevel"/>
    <w:tmpl w:val="000001F4"/>
    <w:name w:val="WP List 4"/>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5">
    <w:nsid w:val="00000258"/>
    <w:multiLevelType w:val="multilevel"/>
    <w:tmpl w:val="00000258"/>
    <w:name w:val="WP List 5"/>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6">
    <w:nsid w:val="01042B6C"/>
    <w:multiLevelType w:val="hybridMultilevel"/>
    <w:tmpl w:val="0338BE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3615181"/>
    <w:multiLevelType w:val="hybridMultilevel"/>
    <w:tmpl w:val="F1341E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098A3515"/>
    <w:multiLevelType w:val="hybridMultilevel"/>
    <w:tmpl w:val="5440A456"/>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0CB7511"/>
    <w:multiLevelType w:val="hybridMultilevel"/>
    <w:tmpl w:val="F048AC0C"/>
    <w:lvl w:ilvl="0" w:tplc="F21A5DD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1DE3333"/>
    <w:multiLevelType w:val="hybridMultilevel"/>
    <w:tmpl w:val="F6246DF4"/>
    <w:lvl w:ilvl="0" w:tplc="5184BF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F322A3"/>
    <w:multiLevelType w:val="hybridMultilevel"/>
    <w:tmpl w:val="4F863F02"/>
    <w:lvl w:ilvl="0" w:tplc="251619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6E45B85"/>
    <w:multiLevelType w:val="hybridMultilevel"/>
    <w:tmpl w:val="6BC035E0"/>
    <w:lvl w:ilvl="0" w:tplc="FABCCA34">
      <w:start w:val="1"/>
      <w:numFmt w:val="bullet"/>
      <w:lvlText w:val=""/>
      <w:lvlJc w:val="center"/>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A184D54"/>
    <w:multiLevelType w:val="hybridMultilevel"/>
    <w:tmpl w:val="C1964B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39364B9"/>
    <w:multiLevelType w:val="hybridMultilevel"/>
    <w:tmpl w:val="A164F62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3F353AF"/>
    <w:multiLevelType w:val="hybridMultilevel"/>
    <w:tmpl w:val="EE3CF23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8BB468B"/>
    <w:multiLevelType w:val="hybridMultilevel"/>
    <w:tmpl w:val="44A4D1F6"/>
    <w:lvl w:ilvl="0" w:tplc="F7587EEA">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414011"/>
    <w:multiLevelType w:val="hybridMultilevel"/>
    <w:tmpl w:val="1744E3DA"/>
    <w:lvl w:ilvl="0" w:tplc="FE163F2E">
      <w:start w:val="1"/>
      <w:numFmt w:val="decimal"/>
      <w:lvlText w:val="%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8">
    <w:nsid w:val="2E0D587E"/>
    <w:multiLevelType w:val="hybridMultilevel"/>
    <w:tmpl w:val="351CC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FC1824"/>
    <w:multiLevelType w:val="hybridMultilevel"/>
    <w:tmpl w:val="D7A42D50"/>
    <w:lvl w:ilvl="0" w:tplc="FCC2303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A3B365E"/>
    <w:multiLevelType w:val="hybridMultilevel"/>
    <w:tmpl w:val="42844182"/>
    <w:lvl w:ilvl="0" w:tplc="4B00C500">
      <w:start w:val="1"/>
      <w:numFmt w:val="decimal"/>
      <w:lvlText w:val="%1."/>
      <w:lvlJc w:val="left"/>
      <w:pPr>
        <w:tabs>
          <w:tab w:val="num" w:pos="1440"/>
        </w:tabs>
        <w:ind w:left="1440" w:hanging="72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ABD36A2"/>
    <w:multiLevelType w:val="hybridMultilevel"/>
    <w:tmpl w:val="4CAA86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FF316A"/>
    <w:multiLevelType w:val="hybridMultilevel"/>
    <w:tmpl w:val="F27E7DFE"/>
    <w:lvl w:ilvl="0" w:tplc="931C3E5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D00FCC"/>
    <w:multiLevelType w:val="hybridMultilevel"/>
    <w:tmpl w:val="5A5C010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8B03CD0"/>
    <w:multiLevelType w:val="hybridMultilevel"/>
    <w:tmpl w:val="22509E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E1C3E22"/>
    <w:multiLevelType w:val="hybridMultilevel"/>
    <w:tmpl w:val="C4940C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9764EEC"/>
    <w:multiLevelType w:val="hybridMultilevel"/>
    <w:tmpl w:val="DAAA538E"/>
    <w:lvl w:ilvl="0" w:tplc="FABCCA34">
      <w:start w:val="1"/>
      <w:numFmt w:val="bullet"/>
      <w:lvlText w:val=""/>
      <w:lvlJc w:val="center"/>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D2C24EE"/>
    <w:multiLevelType w:val="hybridMultilevel"/>
    <w:tmpl w:val="10DC1F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DB23BDF"/>
    <w:multiLevelType w:val="hybridMultilevel"/>
    <w:tmpl w:val="1D86100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E8C7695"/>
    <w:multiLevelType w:val="hybridMultilevel"/>
    <w:tmpl w:val="0DCC8F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616364EC"/>
    <w:multiLevelType w:val="hybridMultilevel"/>
    <w:tmpl w:val="DD048648"/>
    <w:lvl w:ilvl="0" w:tplc="CADE560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5BE6F40"/>
    <w:multiLevelType w:val="hybridMultilevel"/>
    <w:tmpl w:val="5E9AA20C"/>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66DF469F"/>
    <w:multiLevelType w:val="hybridMultilevel"/>
    <w:tmpl w:val="0394B5B0"/>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7C36A26"/>
    <w:multiLevelType w:val="hybridMultilevel"/>
    <w:tmpl w:val="008E9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C22D5E"/>
    <w:multiLevelType w:val="hybridMultilevel"/>
    <w:tmpl w:val="5E544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793D3E"/>
    <w:multiLevelType w:val="hybridMultilevel"/>
    <w:tmpl w:val="0E727194"/>
    <w:lvl w:ilvl="0" w:tplc="20DA8CB8">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6">
    <w:nsid w:val="76783670"/>
    <w:multiLevelType w:val="hybridMultilevel"/>
    <w:tmpl w:val="5D5C2F90"/>
    <w:lvl w:ilvl="0" w:tplc="190C38A4">
      <w:start w:val="1"/>
      <w:numFmt w:val="bullet"/>
      <w:lvlText w:val=""/>
      <w:lvlJc w:val="left"/>
      <w:pPr>
        <w:tabs>
          <w:tab w:val="num" w:pos="1440"/>
        </w:tabs>
        <w:ind w:left="1440" w:hanging="720"/>
      </w:pPr>
      <w:rPr>
        <w:rFonts w:ascii="Symbol" w:eastAsia="Times New Roman" w:hAnsi="Symbol" w:cs="Times New Roman"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9F621B9"/>
    <w:multiLevelType w:val="hybridMultilevel"/>
    <w:tmpl w:val="EAA211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E1D7A5C"/>
    <w:multiLevelType w:val="hybridMultilevel"/>
    <w:tmpl w:val="ECC044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1"/>
  </w:num>
  <w:num w:numId="8">
    <w:abstractNumId w:val="24"/>
  </w:num>
  <w:num w:numId="9">
    <w:abstractNumId w:val="22"/>
  </w:num>
  <w:num w:numId="10">
    <w:abstractNumId w:val="36"/>
  </w:num>
  <w:num w:numId="11">
    <w:abstractNumId w:val="10"/>
  </w:num>
  <w:num w:numId="12">
    <w:abstractNumId w:val="15"/>
  </w:num>
  <w:num w:numId="13">
    <w:abstractNumId w:val="20"/>
  </w:num>
  <w:num w:numId="14">
    <w:abstractNumId w:val="19"/>
  </w:num>
  <w:num w:numId="15">
    <w:abstractNumId w:val="30"/>
  </w:num>
  <w:num w:numId="16">
    <w:abstractNumId w:val="9"/>
  </w:num>
  <w:num w:numId="17">
    <w:abstractNumId w:val="35"/>
  </w:num>
  <w:num w:numId="18">
    <w:abstractNumId w:val="16"/>
  </w:num>
  <w:num w:numId="19">
    <w:abstractNumId w:val="28"/>
  </w:num>
  <w:num w:numId="20">
    <w:abstractNumId w:val="14"/>
  </w:num>
  <w:num w:numId="21">
    <w:abstractNumId w:val="37"/>
  </w:num>
  <w:num w:numId="22">
    <w:abstractNumId w:val="13"/>
  </w:num>
  <w:num w:numId="23">
    <w:abstractNumId w:val="25"/>
  </w:num>
  <w:num w:numId="24">
    <w:abstractNumId w:val="29"/>
  </w:num>
  <w:num w:numId="25">
    <w:abstractNumId w:val="23"/>
  </w:num>
  <w:num w:numId="26">
    <w:abstractNumId w:val="38"/>
  </w:num>
  <w:num w:numId="27">
    <w:abstractNumId w:val="32"/>
  </w:num>
  <w:num w:numId="28">
    <w:abstractNumId w:val="31"/>
  </w:num>
  <w:num w:numId="29">
    <w:abstractNumId w:val="8"/>
  </w:num>
  <w:num w:numId="30">
    <w:abstractNumId w:val="7"/>
  </w:num>
  <w:num w:numId="31">
    <w:abstractNumId w:val="27"/>
  </w:num>
  <w:num w:numId="32">
    <w:abstractNumId w:val="12"/>
  </w:num>
  <w:num w:numId="33">
    <w:abstractNumId w:val="26"/>
  </w:num>
  <w:num w:numId="34">
    <w:abstractNumId w:val="21"/>
  </w:num>
  <w:num w:numId="35">
    <w:abstractNumId w:val="18"/>
  </w:num>
  <w:num w:numId="36">
    <w:abstractNumId w:val="6"/>
  </w:num>
  <w:num w:numId="37">
    <w:abstractNumId w:val="34"/>
  </w:num>
  <w:num w:numId="38">
    <w:abstractNumId w:val="17"/>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C8F"/>
    <w:rsid w:val="00012ABC"/>
    <w:rsid w:val="000413BE"/>
    <w:rsid w:val="00067691"/>
    <w:rsid w:val="00070931"/>
    <w:rsid w:val="00086CCC"/>
    <w:rsid w:val="000C2F9E"/>
    <w:rsid w:val="000D70C7"/>
    <w:rsid w:val="000E78DD"/>
    <w:rsid w:val="000F44C7"/>
    <w:rsid w:val="001027AD"/>
    <w:rsid w:val="0011404A"/>
    <w:rsid w:val="00114464"/>
    <w:rsid w:val="00132730"/>
    <w:rsid w:val="00133CC0"/>
    <w:rsid w:val="0013501F"/>
    <w:rsid w:val="0014424D"/>
    <w:rsid w:val="0017098E"/>
    <w:rsid w:val="001738BC"/>
    <w:rsid w:val="00173BBA"/>
    <w:rsid w:val="001B5762"/>
    <w:rsid w:val="001D7026"/>
    <w:rsid w:val="001D762A"/>
    <w:rsid w:val="00214F75"/>
    <w:rsid w:val="0026572B"/>
    <w:rsid w:val="002B27BC"/>
    <w:rsid w:val="002E4512"/>
    <w:rsid w:val="00304CFC"/>
    <w:rsid w:val="00307D98"/>
    <w:rsid w:val="003204F2"/>
    <w:rsid w:val="0033218C"/>
    <w:rsid w:val="003366CB"/>
    <w:rsid w:val="00343FFF"/>
    <w:rsid w:val="00362E22"/>
    <w:rsid w:val="003657CA"/>
    <w:rsid w:val="00385DF7"/>
    <w:rsid w:val="003B4A83"/>
    <w:rsid w:val="003C241D"/>
    <w:rsid w:val="003D5B88"/>
    <w:rsid w:val="004002BF"/>
    <w:rsid w:val="00402727"/>
    <w:rsid w:val="00425D8A"/>
    <w:rsid w:val="004429B5"/>
    <w:rsid w:val="00462CE5"/>
    <w:rsid w:val="00464683"/>
    <w:rsid w:val="004A4C8F"/>
    <w:rsid w:val="004D6A16"/>
    <w:rsid w:val="004E7772"/>
    <w:rsid w:val="004F7C6F"/>
    <w:rsid w:val="0053468C"/>
    <w:rsid w:val="00577FF9"/>
    <w:rsid w:val="00593216"/>
    <w:rsid w:val="00593256"/>
    <w:rsid w:val="005D2E0C"/>
    <w:rsid w:val="005D4B72"/>
    <w:rsid w:val="0060228E"/>
    <w:rsid w:val="00616D51"/>
    <w:rsid w:val="00680F6A"/>
    <w:rsid w:val="006E02C8"/>
    <w:rsid w:val="006F7792"/>
    <w:rsid w:val="0070193A"/>
    <w:rsid w:val="0070270B"/>
    <w:rsid w:val="00713785"/>
    <w:rsid w:val="0072297E"/>
    <w:rsid w:val="007472C1"/>
    <w:rsid w:val="0077798C"/>
    <w:rsid w:val="00781BE2"/>
    <w:rsid w:val="007D591F"/>
    <w:rsid w:val="00804978"/>
    <w:rsid w:val="0082523A"/>
    <w:rsid w:val="00834680"/>
    <w:rsid w:val="008714C3"/>
    <w:rsid w:val="00883873"/>
    <w:rsid w:val="008A1F14"/>
    <w:rsid w:val="008B7968"/>
    <w:rsid w:val="008C5EC8"/>
    <w:rsid w:val="008D5624"/>
    <w:rsid w:val="008E68F6"/>
    <w:rsid w:val="00901712"/>
    <w:rsid w:val="009022D2"/>
    <w:rsid w:val="00903FA2"/>
    <w:rsid w:val="00904F56"/>
    <w:rsid w:val="009671A3"/>
    <w:rsid w:val="009A039C"/>
    <w:rsid w:val="009A169A"/>
    <w:rsid w:val="009A45DE"/>
    <w:rsid w:val="009D3140"/>
    <w:rsid w:val="009D4609"/>
    <w:rsid w:val="009E2121"/>
    <w:rsid w:val="009F28AC"/>
    <w:rsid w:val="00A112C8"/>
    <w:rsid w:val="00A82447"/>
    <w:rsid w:val="00AA64F1"/>
    <w:rsid w:val="00AD462A"/>
    <w:rsid w:val="00AD7424"/>
    <w:rsid w:val="00B87B80"/>
    <w:rsid w:val="00B93249"/>
    <w:rsid w:val="00B94BC2"/>
    <w:rsid w:val="00BD1048"/>
    <w:rsid w:val="00BD56A5"/>
    <w:rsid w:val="00BE4246"/>
    <w:rsid w:val="00BE516C"/>
    <w:rsid w:val="00C07748"/>
    <w:rsid w:val="00C17181"/>
    <w:rsid w:val="00C17932"/>
    <w:rsid w:val="00C549D9"/>
    <w:rsid w:val="00CF5527"/>
    <w:rsid w:val="00D15111"/>
    <w:rsid w:val="00D1516B"/>
    <w:rsid w:val="00D45208"/>
    <w:rsid w:val="00D51F95"/>
    <w:rsid w:val="00D60835"/>
    <w:rsid w:val="00D75F9A"/>
    <w:rsid w:val="00DA3EFC"/>
    <w:rsid w:val="00DA6081"/>
    <w:rsid w:val="00DA7E4A"/>
    <w:rsid w:val="00DC13B6"/>
    <w:rsid w:val="00DC46D3"/>
    <w:rsid w:val="00DD1F51"/>
    <w:rsid w:val="00DE037B"/>
    <w:rsid w:val="00DE14FD"/>
    <w:rsid w:val="00E04F56"/>
    <w:rsid w:val="00E07115"/>
    <w:rsid w:val="00E16522"/>
    <w:rsid w:val="00E22001"/>
    <w:rsid w:val="00E43BE1"/>
    <w:rsid w:val="00E73A49"/>
    <w:rsid w:val="00EF4B74"/>
    <w:rsid w:val="00F0445C"/>
    <w:rsid w:val="00F05E4A"/>
    <w:rsid w:val="00F063B8"/>
    <w:rsid w:val="00F11683"/>
    <w:rsid w:val="00F60B80"/>
    <w:rsid w:val="00F75F5E"/>
    <w:rsid w:val="00F815B7"/>
    <w:rsid w:val="00F83AB3"/>
    <w:rsid w:val="00F83B7D"/>
    <w:rsid w:val="00F86DA6"/>
    <w:rsid w:val="00F919AF"/>
    <w:rsid w:val="00FD38E4"/>
    <w:rsid w:val="00FD4FB9"/>
    <w:rsid w:val="00FF2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92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pacing w:val="-4"/>
      <w:sz w:val="24"/>
      <w:szCs w:val="36"/>
    </w:rPr>
  </w:style>
  <w:style w:type="paragraph" w:styleId="Heading1">
    <w:name w:val="heading 1"/>
    <w:basedOn w:val="Normal"/>
    <w:next w:val="Normal"/>
    <w:qFormat/>
    <w:pPr>
      <w:keepNext/>
      <w:keepLines/>
      <w:tabs>
        <w:tab w:val="left" w:pos="-720"/>
      </w:tabs>
      <w:suppressAutoHyphens/>
      <w:spacing w:line="240" w:lineRule="atLeast"/>
      <w:jc w:val="center"/>
      <w:outlineLvl w:val="0"/>
    </w:pPr>
    <w:rPr>
      <w:b/>
      <w:bCs/>
    </w:rPr>
  </w:style>
  <w:style w:type="paragraph" w:styleId="Heading2">
    <w:name w:val="heading 2"/>
    <w:basedOn w:val="Normal"/>
    <w:next w:val="Normal"/>
    <w:qFormat/>
    <w:pPr>
      <w:keepNext/>
      <w:tabs>
        <w:tab w:val="left" w:pos="-720"/>
      </w:tabs>
      <w:suppressAutoHyphens/>
      <w:spacing w:line="240" w:lineRule="atLeast"/>
      <w:jc w:val="both"/>
      <w:outlineLvl w:val="1"/>
    </w:pPr>
    <w:rPr>
      <w:spacing w:val="-3"/>
      <w:sz w:val="28"/>
      <w:szCs w:val="29"/>
    </w:rPr>
  </w:style>
  <w:style w:type="paragraph" w:styleId="Heading3">
    <w:name w:val="heading 3"/>
    <w:basedOn w:val="Normal"/>
    <w:next w:val="Normal"/>
    <w:qFormat/>
    <w:pPr>
      <w:keepNext/>
      <w:tabs>
        <w:tab w:val="left" w:pos="-720"/>
      </w:tabs>
      <w:suppressAutoHyphens/>
      <w:spacing w:line="240" w:lineRule="atLeast"/>
      <w:jc w:val="both"/>
      <w:outlineLvl w:val="2"/>
    </w:pPr>
    <w:rPr>
      <w:i/>
      <w:iCs/>
      <w:spacing w:val="-3"/>
    </w:rPr>
  </w:style>
  <w:style w:type="paragraph" w:styleId="Heading4">
    <w:name w:val="heading 4"/>
    <w:basedOn w:val="Normal"/>
    <w:next w:val="Normal"/>
    <w:qFormat/>
    <w:pPr>
      <w:keepNext/>
      <w:tabs>
        <w:tab w:val="left" w:pos="-720"/>
      </w:tabs>
      <w:suppressAutoHyphens/>
      <w:spacing w:line="240" w:lineRule="atLeast"/>
      <w:jc w:val="both"/>
      <w:outlineLvl w:val="3"/>
    </w:pPr>
    <w:rPr>
      <w:b/>
      <w:bCs/>
      <w:spacing w:val="-3"/>
    </w:rPr>
  </w:style>
  <w:style w:type="paragraph" w:styleId="Heading5">
    <w:name w:val="heading 5"/>
    <w:basedOn w:val="Normal"/>
    <w:next w:val="Normal"/>
    <w:qFormat/>
    <w:pPr>
      <w:keepNext/>
      <w:tabs>
        <w:tab w:val="center" w:pos="4680"/>
      </w:tabs>
      <w:suppressAutoHyphens/>
      <w:spacing w:line="240" w:lineRule="atLeast"/>
      <w:jc w:val="both"/>
      <w:outlineLvl w:val="4"/>
    </w:pPr>
    <w:rPr>
      <w:b/>
      <w:bCs/>
      <w:sz w:val="48"/>
    </w:rPr>
  </w:style>
  <w:style w:type="paragraph" w:styleId="Heading6">
    <w:name w:val="heading 6"/>
    <w:basedOn w:val="Normal"/>
    <w:next w:val="Normal"/>
    <w:qFormat/>
    <w:pPr>
      <w:keepNext/>
      <w:tabs>
        <w:tab w:val="left" w:pos="-720"/>
      </w:tabs>
      <w:suppressAutoHyphens/>
      <w:spacing w:line="240" w:lineRule="atLeast"/>
      <w:jc w:val="both"/>
      <w:outlineLvl w:val="5"/>
    </w:pPr>
    <w:rPr>
      <w:spacing w:val="-3"/>
      <w:sz w:val="32"/>
    </w:rPr>
  </w:style>
  <w:style w:type="paragraph" w:styleId="Heading7">
    <w:name w:val="heading 7"/>
    <w:basedOn w:val="Normal"/>
    <w:next w:val="Normal"/>
    <w:qFormat/>
    <w:pPr>
      <w:keepNext/>
      <w:tabs>
        <w:tab w:val="left" w:pos="-720"/>
      </w:tabs>
      <w:suppressAutoHyphens/>
      <w:spacing w:line="240" w:lineRule="atLeast"/>
      <w:ind w:left="720"/>
      <w:jc w:val="both"/>
      <w:outlineLvl w:val="6"/>
    </w:pPr>
    <w:rPr>
      <w:i/>
      <w:iCs/>
      <w:spacing w:val="-3"/>
    </w:rPr>
  </w:style>
  <w:style w:type="paragraph" w:styleId="Heading8">
    <w:name w:val="heading 8"/>
    <w:basedOn w:val="Normal"/>
    <w:next w:val="Normal"/>
    <w:qFormat/>
    <w:pPr>
      <w:keepNext/>
      <w:tabs>
        <w:tab w:val="left" w:pos="-720"/>
      </w:tabs>
      <w:suppressAutoHyphens/>
      <w:spacing w:line="240" w:lineRule="atLeast"/>
      <w:jc w:val="both"/>
      <w:outlineLvl w:val="7"/>
    </w:pPr>
    <w:rPr>
      <w:spacing w:val="-3"/>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efaultPara">
    <w:name w:val="Default Para"/>
    <w:basedOn w:val="DefaultParagraphFont"/>
  </w:style>
  <w:style w:type="paragraph" w:styleId="Closing">
    <w:name w:val="Closing"/>
    <w:basedOn w:val="Normal"/>
    <w:semiHidden/>
    <w:pPr>
      <w:ind w:left="4320"/>
    </w:pPr>
  </w:style>
  <w:style w:type="paragraph" w:customStyle="1" w:styleId="Settings">
    <w:name w:val="Settings"/>
    <w:pPr>
      <w:tabs>
        <w:tab w:val="left" w:pos="-720"/>
      </w:tabs>
      <w:suppressAutoHyphens/>
      <w:autoSpaceDE w:val="0"/>
      <w:autoSpaceDN w:val="0"/>
      <w:adjustRightInd w:val="0"/>
      <w:spacing w:line="240" w:lineRule="atLeast"/>
    </w:pPr>
    <w:rPr>
      <w:rFonts w:ascii="Courier New" w:hAnsi="Courier New" w:cs="Courier New"/>
      <w:sz w:val="24"/>
      <w:szCs w:val="24"/>
    </w:rPr>
  </w:style>
  <w:style w:type="character" w:customStyle="1" w:styleId="SYSHYPERTEXT">
    <w:name w:val="SYS_HYPERTEXT"/>
    <w:rPr>
      <w:sz w:val="24"/>
      <w:szCs w:val="24"/>
      <w:u w:val="single"/>
    </w:rPr>
  </w:style>
  <w:style w:type="character" w:customStyle="1" w:styleId="AutoList11">
    <w:name w:val="AutoList1 1"/>
    <w:basedOn w:val="DefaultParagraphFont"/>
  </w:style>
  <w:style w:type="character" w:customStyle="1" w:styleId="AutoList12">
    <w:name w:val="AutoList1 2"/>
    <w:basedOn w:val="DefaultParagraphFont"/>
  </w:style>
  <w:style w:type="character" w:customStyle="1" w:styleId="AutoList13">
    <w:name w:val="AutoList1 3"/>
    <w:basedOn w:val="DefaultParagraphFont"/>
  </w:style>
  <w:style w:type="character" w:customStyle="1" w:styleId="AutoList14">
    <w:name w:val="AutoList1 4"/>
    <w:basedOn w:val="DefaultParagraphFont"/>
  </w:style>
  <w:style w:type="character" w:customStyle="1" w:styleId="AutoList15">
    <w:name w:val="AutoList1 5"/>
    <w:basedOn w:val="DefaultParagraphFont"/>
  </w:style>
  <w:style w:type="character" w:customStyle="1" w:styleId="AutoList16">
    <w:name w:val="AutoList1 6"/>
    <w:basedOn w:val="DefaultParagraphFont"/>
  </w:style>
  <w:style w:type="character" w:customStyle="1" w:styleId="AutoList17">
    <w:name w:val="AutoList1 7"/>
    <w:basedOn w:val="DefaultParagraphFont"/>
  </w:style>
  <w:style w:type="character" w:customStyle="1" w:styleId="AutoList18">
    <w:name w:val="AutoList1 8"/>
    <w:basedOn w:val="DefaultParagraphFont"/>
  </w:style>
  <w:style w:type="character" w:customStyle="1" w:styleId="SYSHYPERTEX">
    <w:name w:val="SYS_HYPERTEX"/>
    <w:rPr>
      <w:sz w:val="24"/>
      <w:szCs w:val="24"/>
      <w:u w:val="single"/>
    </w:rPr>
  </w:style>
  <w:style w:type="character" w:customStyle="1" w:styleId="1">
    <w:name w:val="1"/>
    <w:rPr>
      <w:sz w:val="24"/>
      <w:szCs w:val="24"/>
      <w:u w:val="single"/>
    </w:rPr>
  </w:style>
  <w:style w:type="character" w:customStyle="1" w:styleId="AutoList21">
    <w:name w:val="AutoList2 1"/>
    <w:basedOn w:val="DefaultParagraphFont"/>
  </w:style>
  <w:style w:type="character" w:customStyle="1" w:styleId="AutoList22">
    <w:name w:val="AutoList2 2"/>
    <w:basedOn w:val="DefaultParagraphFont"/>
  </w:style>
  <w:style w:type="character" w:customStyle="1" w:styleId="AutoList23">
    <w:name w:val="AutoList2 3"/>
    <w:basedOn w:val="DefaultParagraphFont"/>
  </w:style>
  <w:style w:type="character" w:customStyle="1" w:styleId="AutoList24a">
    <w:name w:val="AutoList2 4a"/>
    <w:basedOn w:val="DefaultParagraphFont"/>
  </w:style>
  <w:style w:type="character" w:customStyle="1" w:styleId="AutoList25">
    <w:name w:val="AutoList2 5"/>
    <w:basedOn w:val="DefaultParagraphFont"/>
  </w:style>
  <w:style w:type="character" w:customStyle="1" w:styleId="AutoList26">
    <w:name w:val="AutoList2 6"/>
    <w:basedOn w:val="DefaultParagraphFont"/>
  </w:style>
  <w:style w:type="character" w:customStyle="1" w:styleId="AutoList27">
    <w:name w:val="AutoList2 7"/>
    <w:basedOn w:val="DefaultParagraphFont"/>
  </w:style>
  <w:style w:type="character" w:customStyle="1" w:styleId="AutoList28a">
    <w:name w:val="AutoList2 8a"/>
    <w:basedOn w:val="DefaultParagraphFont"/>
  </w:style>
  <w:style w:type="character" w:customStyle="1" w:styleId="AutoList41">
    <w:name w:val="AutoList4 1"/>
    <w:basedOn w:val="DefaultParagraphFont"/>
  </w:style>
  <w:style w:type="character" w:customStyle="1" w:styleId="AutoList42">
    <w:name w:val="AutoList4 2"/>
    <w:basedOn w:val="DefaultParagraphFont"/>
  </w:style>
  <w:style w:type="character" w:customStyle="1" w:styleId="AutoList43">
    <w:name w:val="AutoList4 3"/>
    <w:basedOn w:val="DefaultParagraphFont"/>
  </w:style>
  <w:style w:type="character" w:customStyle="1" w:styleId="AutoList44">
    <w:name w:val="AutoList4 4"/>
    <w:basedOn w:val="DefaultParagraphFont"/>
  </w:style>
  <w:style w:type="character" w:customStyle="1" w:styleId="AutoList45">
    <w:name w:val="AutoList4 5"/>
    <w:basedOn w:val="DefaultParagraphFont"/>
  </w:style>
  <w:style w:type="character" w:customStyle="1" w:styleId="AutoList46">
    <w:name w:val="AutoList4 6"/>
    <w:basedOn w:val="DefaultParagraphFont"/>
  </w:style>
  <w:style w:type="character" w:customStyle="1" w:styleId="AutoList47">
    <w:name w:val="AutoList4 7"/>
    <w:basedOn w:val="DefaultParagraphFont"/>
  </w:style>
  <w:style w:type="character" w:customStyle="1" w:styleId="AutoList48">
    <w:name w:val="AutoList4 8"/>
    <w:basedOn w:val="DefaultParagraphFont"/>
  </w:style>
  <w:style w:type="character" w:customStyle="1" w:styleId="AutoList31a">
    <w:name w:val="AutoList3 1a"/>
    <w:basedOn w:val="DefaultParagraphFont"/>
  </w:style>
  <w:style w:type="character" w:customStyle="1" w:styleId="AutoList32a">
    <w:name w:val="AutoList3 2a"/>
    <w:basedOn w:val="DefaultParagraphFont"/>
  </w:style>
  <w:style w:type="character" w:customStyle="1" w:styleId="AutoList33a">
    <w:name w:val="AutoList3 3a"/>
    <w:basedOn w:val="DefaultParagraphFont"/>
  </w:style>
  <w:style w:type="character" w:customStyle="1" w:styleId="AutoList34">
    <w:name w:val="AutoList3 4"/>
    <w:basedOn w:val="DefaultParagraphFont"/>
  </w:style>
  <w:style w:type="character" w:customStyle="1" w:styleId="AutoList35a">
    <w:name w:val="AutoList3 5a"/>
    <w:basedOn w:val="DefaultParagraphFont"/>
  </w:style>
  <w:style w:type="character" w:customStyle="1" w:styleId="AutoList36a">
    <w:name w:val="AutoList3 6a"/>
    <w:basedOn w:val="DefaultParagraphFont"/>
  </w:style>
  <w:style w:type="character" w:customStyle="1" w:styleId="AutoList37a">
    <w:name w:val="AutoList3 7a"/>
    <w:basedOn w:val="DefaultParagraphFont"/>
  </w:style>
  <w:style w:type="character" w:customStyle="1" w:styleId="AutoList38">
    <w:name w:val="AutoList3 8"/>
    <w:basedOn w:val="DefaultParagraphFont"/>
  </w:style>
  <w:style w:type="character" w:customStyle="1" w:styleId="AutoList61">
    <w:name w:val="AutoList6 1"/>
    <w:basedOn w:val="DefaultParagraphFont"/>
  </w:style>
  <w:style w:type="character" w:customStyle="1" w:styleId="AutoList62">
    <w:name w:val="AutoList6 2"/>
    <w:basedOn w:val="DefaultParagraphFont"/>
  </w:style>
  <w:style w:type="character" w:customStyle="1" w:styleId="AutoList63">
    <w:name w:val="AutoList6 3"/>
    <w:basedOn w:val="DefaultParagraphFont"/>
  </w:style>
  <w:style w:type="character" w:customStyle="1" w:styleId="AutoList64">
    <w:name w:val="AutoList6 4"/>
    <w:basedOn w:val="DefaultParagraphFont"/>
  </w:style>
  <w:style w:type="character" w:customStyle="1" w:styleId="AutoList65">
    <w:name w:val="AutoList6 5"/>
    <w:basedOn w:val="DefaultParagraphFont"/>
  </w:style>
  <w:style w:type="character" w:customStyle="1" w:styleId="AutoList66">
    <w:name w:val="AutoList6 6"/>
    <w:basedOn w:val="DefaultParagraphFont"/>
  </w:style>
  <w:style w:type="character" w:customStyle="1" w:styleId="AutoList67">
    <w:name w:val="AutoList6 7"/>
    <w:basedOn w:val="DefaultParagraphFont"/>
  </w:style>
  <w:style w:type="character" w:customStyle="1" w:styleId="AutoList68">
    <w:name w:val="AutoList6 8"/>
    <w:basedOn w:val="DefaultParagraphFont"/>
  </w:style>
  <w:style w:type="character" w:customStyle="1" w:styleId="AutoList51a">
    <w:name w:val="AutoList5 1a"/>
    <w:basedOn w:val="DefaultParagraphFont"/>
  </w:style>
  <w:style w:type="character" w:customStyle="1" w:styleId="AutoList52a">
    <w:name w:val="AutoList5 2a"/>
    <w:basedOn w:val="DefaultParagraphFont"/>
  </w:style>
  <w:style w:type="character" w:customStyle="1" w:styleId="AutoList53a">
    <w:name w:val="AutoList5 3a"/>
    <w:basedOn w:val="DefaultParagraphFont"/>
  </w:style>
  <w:style w:type="character" w:customStyle="1" w:styleId="AutoList54a">
    <w:name w:val="AutoList5 4a"/>
    <w:basedOn w:val="DefaultParagraphFont"/>
  </w:style>
  <w:style w:type="character" w:customStyle="1" w:styleId="AutoList55a">
    <w:name w:val="AutoList5 5a"/>
    <w:basedOn w:val="DefaultParagraphFont"/>
  </w:style>
  <w:style w:type="character" w:customStyle="1" w:styleId="AutoList56a">
    <w:name w:val="AutoList5 6a"/>
    <w:basedOn w:val="DefaultParagraphFont"/>
  </w:style>
  <w:style w:type="character" w:customStyle="1" w:styleId="AutoList57a">
    <w:name w:val="AutoList5 7a"/>
    <w:basedOn w:val="DefaultParagraphFont"/>
  </w:style>
  <w:style w:type="character" w:customStyle="1" w:styleId="AutoList58a">
    <w:name w:val="AutoList5 8a"/>
    <w:basedOn w:val="DefaultParagraphFont"/>
  </w:style>
  <w:style w:type="character" w:customStyle="1" w:styleId="Paragraph1">
    <w:name w:val="Paragraph 1"/>
    <w:basedOn w:val="DefaultParagraphFont"/>
  </w:style>
  <w:style w:type="character" w:customStyle="1" w:styleId="Paragraph2">
    <w:name w:val="Paragraph 2"/>
    <w:basedOn w:val="DefaultParagraphFont"/>
  </w:style>
  <w:style w:type="character" w:customStyle="1" w:styleId="Paragraph3">
    <w:name w:val="Paragraph 3"/>
    <w:basedOn w:val="DefaultParagraphFont"/>
  </w:style>
  <w:style w:type="character" w:customStyle="1" w:styleId="Paragraph4">
    <w:name w:val="Paragraph 4"/>
    <w:basedOn w:val="DefaultParagraphFont"/>
  </w:style>
  <w:style w:type="character" w:customStyle="1" w:styleId="Paragraph5">
    <w:name w:val="Paragraph 5"/>
    <w:basedOn w:val="DefaultParagraphFont"/>
  </w:style>
  <w:style w:type="character" w:customStyle="1" w:styleId="Paragraph6">
    <w:name w:val="Paragraph 6"/>
    <w:basedOn w:val="DefaultParagraphFont"/>
  </w:style>
  <w:style w:type="character" w:customStyle="1" w:styleId="Paragraph7">
    <w:name w:val="Paragraph 7"/>
    <w:basedOn w:val="DefaultParagraphFont"/>
  </w:style>
  <w:style w:type="character" w:customStyle="1" w:styleId="Paragraph8">
    <w:name w:val="Paragraph 8"/>
    <w:basedOn w:val="DefaultParagraphFont"/>
  </w:style>
  <w:style w:type="character" w:customStyle="1" w:styleId="AutoList91">
    <w:name w:val="AutoList9 1"/>
    <w:basedOn w:val="DefaultParagraphFont"/>
  </w:style>
  <w:style w:type="character" w:customStyle="1" w:styleId="AutoList92">
    <w:name w:val="AutoList9 2"/>
    <w:basedOn w:val="DefaultParagraphFont"/>
  </w:style>
  <w:style w:type="character" w:customStyle="1" w:styleId="AutoList93">
    <w:name w:val="AutoList9 3"/>
    <w:basedOn w:val="DefaultParagraphFont"/>
  </w:style>
  <w:style w:type="character" w:customStyle="1" w:styleId="AutoList94">
    <w:name w:val="AutoList9 4"/>
    <w:basedOn w:val="DefaultParagraphFont"/>
  </w:style>
  <w:style w:type="character" w:customStyle="1" w:styleId="AutoList95">
    <w:name w:val="AutoList9 5"/>
    <w:basedOn w:val="DefaultParagraphFont"/>
  </w:style>
  <w:style w:type="character" w:customStyle="1" w:styleId="AutoList96">
    <w:name w:val="AutoList9 6"/>
    <w:basedOn w:val="DefaultParagraphFont"/>
  </w:style>
  <w:style w:type="character" w:customStyle="1" w:styleId="AutoList97">
    <w:name w:val="AutoList9 7"/>
    <w:basedOn w:val="DefaultParagraphFont"/>
  </w:style>
  <w:style w:type="character" w:customStyle="1" w:styleId="AutoList98">
    <w:name w:val="AutoList9 8"/>
    <w:basedOn w:val="DefaultParagraphFont"/>
  </w:style>
  <w:style w:type="character" w:customStyle="1" w:styleId="AutoList81a">
    <w:name w:val="AutoList8 1a"/>
    <w:basedOn w:val="DefaultParagraphFont"/>
  </w:style>
  <w:style w:type="character" w:customStyle="1" w:styleId="AutoList82a">
    <w:name w:val="AutoList8 2a"/>
    <w:basedOn w:val="DefaultParagraphFont"/>
  </w:style>
  <w:style w:type="character" w:customStyle="1" w:styleId="AutoList83a">
    <w:name w:val="AutoList8 3a"/>
    <w:basedOn w:val="DefaultParagraphFont"/>
  </w:style>
  <w:style w:type="character" w:customStyle="1" w:styleId="AutoList84">
    <w:name w:val="AutoList8 4"/>
    <w:basedOn w:val="DefaultParagraphFont"/>
  </w:style>
  <w:style w:type="character" w:customStyle="1" w:styleId="AutoList85a">
    <w:name w:val="AutoList8 5a"/>
    <w:basedOn w:val="DefaultParagraphFont"/>
  </w:style>
  <w:style w:type="character" w:customStyle="1" w:styleId="AutoList86a">
    <w:name w:val="AutoList8 6a"/>
    <w:basedOn w:val="DefaultParagraphFont"/>
  </w:style>
  <w:style w:type="character" w:customStyle="1" w:styleId="AutoList87a">
    <w:name w:val="AutoList8 7a"/>
    <w:basedOn w:val="DefaultParagraphFont"/>
  </w:style>
  <w:style w:type="character" w:customStyle="1" w:styleId="AutoList88">
    <w:name w:val="AutoList8 8"/>
    <w:basedOn w:val="DefaultParagraphFont"/>
  </w:style>
  <w:style w:type="character" w:customStyle="1" w:styleId="AutoList71a">
    <w:name w:val="AutoList7 1a"/>
    <w:basedOn w:val="DefaultParagraphFont"/>
  </w:style>
  <w:style w:type="character" w:customStyle="1" w:styleId="AutoList72a">
    <w:name w:val="AutoList7 2a"/>
    <w:basedOn w:val="DefaultParagraphFont"/>
  </w:style>
  <w:style w:type="character" w:customStyle="1" w:styleId="AutoList73a">
    <w:name w:val="AutoList7 3a"/>
    <w:basedOn w:val="DefaultParagraphFont"/>
  </w:style>
  <w:style w:type="character" w:customStyle="1" w:styleId="AutoList74a">
    <w:name w:val="AutoList7 4a"/>
    <w:basedOn w:val="DefaultParagraphFont"/>
  </w:style>
  <w:style w:type="character" w:customStyle="1" w:styleId="AutoList75a">
    <w:name w:val="AutoList7 5a"/>
    <w:basedOn w:val="DefaultParagraphFont"/>
  </w:style>
  <w:style w:type="character" w:customStyle="1" w:styleId="AutoList76a">
    <w:name w:val="AutoList7 6a"/>
    <w:basedOn w:val="DefaultParagraphFont"/>
  </w:style>
  <w:style w:type="character" w:customStyle="1" w:styleId="AutoList77a">
    <w:name w:val="AutoList7 7a"/>
    <w:basedOn w:val="DefaultParagraphFont"/>
  </w:style>
  <w:style w:type="character" w:customStyle="1" w:styleId="AutoList78a">
    <w:name w:val="AutoList7 8a"/>
    <w:basedOn w:val="DefaultParagraphFont"/>
  </w:style>
  <w:style w:type="character" w:customStyle="1" w:styleId="DefaultParagraphFo">
    <w:name w:val="Default Paragraph Fo"/>
    <w:basedOn w:val="DefaultParagraphFont"/>
  </w:style>
  <w:style w:type="paragraph" w:styleId="BodyTextIndent">
    <w:name w:val="Body Text Indent"/>
    <w:basedOn w:val="Normal"/>
    <w:semiHidden/>
    <w:pPr>
      <w:tabs>
        <w:tab w:val="left" w:pos="-720"/>
      </w:tabs>
      <w:suppressAutoHyphens/>
      <w:spacing w:line="240" w:lineRule="atLeast"/>
    </w:pPr>
  </w:style>
  <w:style w:type="paragraph" w:styleId="Title">
    <w:name w:val="Title"/>
    <w:basedOn w:val="Normal"/>
    <w:qFormat/>
    <w:pPr>
      <w:tabs>
        <w:tab w:val="left" w:pos="-720"/>
      </w:tabs>
      <w:suppressAutoHyphens/>
      <w:spacing w:line="240" w:lineRule="atLeast"/>
      <w:jc w:val="center"/>
    </w:pPr>
    <w:rPr>
      <w:b/>
      <w:bCs/>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720" w:right="720"/>
    </w:pPr>
  </w:style>
  <w:style w:type="paragraph" w:styleId="TOC3">
    <w:name w:val="toc 3"/>
    <w:basedOn w:val="Normal"/>
    <w:next w:val="Normal"/>
    <w:autoRedefine/>
    <w:semiHidden/>
    <w:pPr>
      <w:tabs>
        <w:tab w:val="right" w:leader="dot" w:pos="9360"/>
      </w:tabs>
      <w:suppressAutoHyphens/>
      <w:spacing w:line="240" w:lineRule="atLeast"/>
      <w:ind w:left="720" w:right="720"/>
    </w:pPr>
  </w:style>
  <w:style w:type="paragraph" w:styleId="TOC4">
    <w:name w:val="toc 4"/>
    <w:basedOn w:val="Normal"/>
    <w:next w:val="Normal"/>
    <w:autoRedefine/>
    <w:semiHidden/>
    <w:pPr>
      <w:tabs>
        <w:tab w:val="right" w:leader="dot" w:pos="9360"/>
      </w:tabs>
      <w:suppressAutoHyphens/>
      <w:spacing w:line="240" w:lineRule="atLeast"/>
      <w:ind w:left="720" w:right="720"/>
    </w:pPr>
  </w:style>
  <w:style w:type="paragraph" w:styleId="TOC5">
    <w:name w:val="toc 5"/>
    <w:basedOn w:val="Normal"/>
    <w:next w:val="Normal"/>
    <w:autoRedefine/>
    <w:semiHidden/>
    <w:pPr>
      <w:tabs>
        <w:tab w:val="right" w:leader="dot" w:pos="9360"/>
      </w:tabs>
      <w:suppressAutoHyphens/>
      <w:spacing w:line="240" w:lineRule="atLeast"/>
      <w:ind w:left="720" w:right="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720" w:hanging="720"/>
    </w:pPr>
  </w:style>
  <w:style w:type="paragraph" w:styleId="Index2">
    <w:name w:val="index 2"/>
    <w:basedOn w:val="Normal"/>
    <w:next w:val="Normal"/>
    <w:autoRedefine/>
    <w:semiHidden/>
    <w:pPr>
      <w:tabs>
        <w:tab w:val="right" w:leader="dot" w:pos="9360"/>
      </w:tabs>
      <w:suppressAutoHyphens/>
      <w:spacing w:line="240" w:lineRule="atLeast"/>
      <w:ind w:left="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semiHidden/>
    <w:pPr>
      <w:tabs>
        <w:tab w:val="left" w:pos="-720"/>
        <w:tab w:val="left" w:pos="0"/>
      </w:tabs>
      <w:suppressAutoHyphens/>
      <w:spacing w:line="240" w:lineRule="atLeast"/>
      <w:jc w:val="both"/>
    </w:pPr>
    <w:rPr>
      <w:spacing w:val="-3"/>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2">
    <w:name w:val="Body Text Indent 2"/>
    <w:basedOn w:val="Normal"/>
    <w:semiHidden/>
    <w:pPr>
      <w:tabs>
        <w:tab w:val="left" w:pos="-720"/>
      </w:tabs>
      <w:suppressAutoHyphens/>
      <w:spacing w:line="240" w:lineRule="atLeast"/>
      <w:ind w:left="360" w:hanging="360"/>
      <w:jc w:val="both"/>
    </w:pPr>
    <w:rPr>
      <w:spacing w:val="-3"/>
    </w:rPr>
  </w:style>
  <w:style w:type="paragraph" w:styleId="BodyTextIndent3">
    <w:name w:val="Body Text Indent 3"/>
    <w:basedOn w:val="Normal"/>
    <w:semiHidden/>
    <w:pPr>
      <w:tabs>
        <w:tab w:val="left" w:pos="-720"/>
      </w:tabs>
      <w:suppressAutoHyphens/>
      <w:spacing w:line="240" w:lineRule="atLeast"/>
      <w:ind w:left="720"/>
      <w:jc w:val="both"/>
    </w:pPr>
    <w:rPr>
      <w:i/>
      <w:iCs/>
      <w:spacing w:val="-3"/>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emiHidden/>
  </w:style>
  <w:style w:type="paragraph" w:styleId="BodyText2">
    <w:name w:val="Body Text 2"/>
    <w:basedOn w:val="Normal"/>
    <w:semiHidden/>
    <w:pPr>
      <w:tabs>
        <w:tab w:val="left" w:pos="-720"/>
      </w:tabs>
      <w:suppressAutoHyphens/>
      <w:spacing w:line="240" w:lineRule="atLeast"/>
      <w:jc w:val="both"/>
    </w:pPr>
    <w:rPr>
      <w:b/>
      <w:bCs/>
      <w:spacing w:val="-3"/>
    </w:rPr>
  </w:style>
  <w:style w:type="paragraph" w:customStyle="1" w:styleId="CREXR">
    <w:name w:val="CR_EXR"/>
    <w:pPr>
      <w:keepLines/>
      <w:overflowPunct w:val="0"/>
      <w:autoSpaceDE w:val="0"/>
      <w:autoSpaceDN w:val="0"/>
      <w:adjustRightInd w:val="0"/>
      <w:spacing w:line="480" w:lineRule="auto"/>
      <w:jc w:val="both"/>
    </w:pPr>
    <w:rPr>
      <w:noProof/>
    </w:rPr>
  </w:style>
  <w:style w:type="character" w:customStyle="1" w:styleId="Normal1">
    <w:name w:val="Normal1"/>
    <w:rPr>
      <w:rFonts w:ascii="Courier" w:hAnsi="Courier"/>
      <w:color w:val="FF00FF"/>
    </w:rPr>
  </w:style>
  <w:style w:type="paragraph" w:customStyle="1" w:styleId="CRCS1NUM">
    <w:name w:val="CR_CS1_NUM"/>
    <w:pPr>
      <w:keepLines/>
      <w:overflowPunct w:val="0"/>
      <w:autoSpaceDE w:val="0"/>
      <w:autoSpaceDN w:val="0"/>
      <w:adjustRightInd w:val="0"/>
      <w:spacing w:line="480" w:lineRule="auto"/>
      <w:ind w:left="680"/>
      <w:jc w:val="both"/>
      <w:textAlignment w:val="baseline"/>
    </w:pPr>
    <w:rPr>
      <w:b/>
      <w:caps/>
      <w:noProof/>
      <w:sz w:val="48"/>
    </w:rPr>
  </w:style>
  <w:style w:type="paragraph" w:customStyle="1" w:styleId="CRCS1TTL">
    <w:name w:val="CR_CS1_TTL"/>
    <w:pPr>
      <w:keepLines/>
      <w:overflowPunct w:val="0"/>
      <w:autoSpaceDE w:val="0"/>
      <w:autoSpaceDN w:val="0"/>
      <w:adjustRightInd w:val="0"/>
      <w:spacing w:line="480" w:lineRule="auto"/>
      <w:jc w:val="both"/>
      <w:textAlignment w:val="baseline"/>
    </w:pPr>
    <w:rPr>
      <w:b/>
      <w:caps/>
      <w:noProof/>
      <w:sz w:val="36"/>
    </w:rPr>
  </w:style>
  <w:style w:type="character" w:customStyle="1" w:styleId="CRCS1DCAP">
    <w:name w:val="CR_CS1_DCAP"/>
    <w:rPr>
      <w:rFonts w:ascii="HelveticaNeue HeavyCond" w:hAnsi="HelveticaNeue HeavyCond"/>
      <w:spacing w:val="-60"/>
      <w:sz w:val="18"/>
    </w:rPr>
  </w:style>
  <w:style w:type="paragraph" w:customStyle="1" w:styleId="CRCS1FIRST">
    <w:name w:val="CR_CS1_FIRST"/>
    <w:pPr>
      <w:keepLines/>
      <w:overflowPunct w:val="0"/>
      <w:autoSpaceDE w:val="0"/>
      <w:autoSpaceDN w:val="0"/>
      <w:adjustRightInd w:val="0"/>
      <w:spacing w:line="480" w:lineRule="auto"/>
      <w:jc w:val="both"/>
      <w:textAlignment w:val="baseline"/>
    </w:pPr>
    <w:rPr>
      <w:rFonts w:ascii="Akzidenz Grotesk BE Ex" w:hAnsi="Akzidenz Grotesk BE Ex"/>
      <w:noProof/>
    </w:rPr>
  </w:style>
  <w:style w:type="paragraph" w:customStyle="1" w:styleId="CRCS1">
    <w:name w:val="CR_CS1"/>
    <w:pPr>
      <w:keepLines/>
      <w:overflowPunct w:val="0"/>
      <w:autoSpaceDE w:val="0"/>
      <w:autoSpaceDN w:val="0"/>
      <w:adjustRightInd w:val="0"/>
      <w:spacing w:line="480" w:lineRule="auto"/>
      <w:ind w:firstLine="360"/>
      <w:jc w:val="both"/>
      <w:textAlignment w:val="baseline"/>
    </w:pPr>
    <w:rPr>
      <w:rFonts w:ascii="Akzidenz Grotesk BE Ex" w:hAnsi="Akzidenz Grotesk BE Ex"/>
      <w:noProof/>
    </w:rPr>
  </w:style>
  <w:style w:type="paragraph" w:customStyle="1" w:styleId="CRCS1Q">
    <w:name w:val="CR_CS1_Q"/>
    <w:next w:val="Normal"/>
    <w:pPr>
      <w:keepLines/>
      <w:overflowPunct w:val="0"/>
      <w:autoSpaceDE w:val="0"/>
      <w:autoSpaceDN w:val="0"/>
      <w:adjustRightInd w:val="0"/>
      <w:spacing w:line="480" w:lineRule="auto"/>
      <w:ind w:left="360" w:hanging="360"/>
      <w:jc w:val="both"/>
      <w:textAlignment w:val="baseline"/>
    </w:pPr>
    <w:rPr>
      <w:rFonts w:ascii="Akzidenz Grotesk BE Ex" w:hAnsi="Akzidenz Grotesk BE Ex"/>
      <w:noProof/>
    </w:rPr>
  </w:style>
  <w:style w:type="character" w:customStyle="1" w:styleId="CRCS1NLLLLTR">
    <w:name w:val="CR_CS1_NL_LL_LTR"/>
    <w:rPr>
      <w:rFonts w:ascii="Akzidenz Grotesk BE MdEx" w:hAnsi="Akzidenz Grotesk BE MdEx"/>
      <w:spacing w:val="-60"/>
      <w:sz w:val="18"/>
    </w:rPr>
  </w:style>
  <w:style w:type="paragraph" w:customStyle="1" w:styleId="CREXRLL">
    <w:name w:val="CR_EXR_LL"/>
    <w:pPr>
      <w:keepLines/>
      <w:overflowPunct w:val="0"/>
      <w:autoSpaceDE w:val="0"/>
      <w:autoSpaceDN w:val="0"/>
      <w:adjustRightInd w:val="0"/>
      <w:spacing w:line="480" w:lineRule="auto"/>
      <w:ind w:left="640" w:hanging="300"/>
      <w:jc w:val="both"/>
      <w:textAlignment w:val="baseline"/>
    </w:pPr>
    <w:rPr>
      <w:noProof/>
    </w:rPr>
  </w:style>
  <w:style w:type="paragraph" w:styleId="BalloonText">
    <w:name w:val="Balloon Text"/>
    <w:basedOn w:val="Normal"/>
    <w:link w:val="BalloonTextChar"/>
    <w:uiPriority w:val="99"/>
    <w:semiHidden/>
    <w:unhideWhenUsed/>
    <w:rsid w:val="004A4C8F"/>
    <w:rPr>
      <w:rFonts w:ascii="Tahoma" w:hAnsi="Tahoma" w:cs="Tahoma"/>
      <w:sz w:val="16"/>
      <w:szCs w:val="16"/>
    </w:rPr>
  </w:style>
  <w:style w:type="character" w:customStyle="1" w:styleId="BalloonTextChar">
    <w:name w:val="Balloon Text Char"/>
    <w:link w:val="BalloonText"/>
    <w:uiPriority w:val="99"/>
    <w:semiHidden/>
    <w:rsid w:val="004A4C8F"/>
    <w:rPr>
      <w:rFonts w:ascii="Tahoma" w:hAnsi="Tahoma" w:cs="Tahoma"/>
      <w:spacing w:val="-4"/>
      <w:sz w:val="16"/>
      <w:szCs w:val="16"/>
    </w:rPr>
  </w:style>
  <w:style w:type="character" w:customStyle="1" w:styleId="BLDING">
    <w:name w:val="BL_DING"/>
    <w:rsid w:val="0017098E"/>
    <w:rPr>
      <w:rFonts w:ascii="Zapf Dingbats" w:hAnsi="Zapf Dingbats"/>
      <w:color w:val="auto"/>
      <w:position w:val="18"/>
      <w:sz w:val="18"/>
    </w:rPr>
  </w:style>
  <w:style w:type="character" w:customStyle="1" w:styleId="CRCS1QNUM">
    <w:name w:val="CR_CS1_Q_NUM"/>
    <w:rsid w:val="0017098E"/>
    <w:rPr>
      <w:rFonts w:ascii="Akzidenz Grotesk BE MdEx" w:hAnsi="Akzidenz Grotesk BE MdEx"/>
      <w:spacing w:val="-60"/>
      <w:sz w:val="18"/>
    </w:rPr>
  </w:style>
  <w:style w:type="paragraph" w:customStyle="1" w:styleId="CRCS1BLMID">
    <w:name w:val="CR_CS1_BL_MID"/>
    <w:rsid w:val="0017098E"/>
    <w:pPr>
      <w:keepLines/>
      <w:tabs>
        <w:tab w:val="left" w:pos="600"/>
      </w:tabs>
      <w:overflowPunct w:val="0"/>
      <w:autoSpaceDE w:val="0"/>
      <w:autoSpaceDN w:val="0"/>
      <w:adjustRightInd w:val="0"/>
      <w:spacing w:after="60" w:line="220" w:lineRule="exact"/>
      <w:ind w:left="360"/>
      <w:jc w:val="both"/>
      <w:textAlignment w:val="baseline"/>
    </w:pPr>
    <w:rPr>
      <w:rFonts w:ascii="Akzidenz Grotesk BE Ex" w:hAnsi="Akzidenz Grotesk BE Ex"/>
      <w:noProof/>
      <w:spacing w:val="-60"/>
      <w:sz w:val="18"/>
    </w:rPr>
  </w:style>
  <w:style w:type="paragraph" w:customStyle="1" w:styleId="CRCS1BLFIRST">
    <w:name w:val="CR_CS1_BL_FIRST"/>
    <w:basedOn w:val="CRCS1BLMID"/>
    <w:rsid w:val="0017098E"/>
    <w:pPr>
      <w:spacing w:before="100"/>
    </w:pPr>
  </w:style>
  <w:style w:type="paragraph" w:customStyle="1" w:styleId="CRCS1BLLAST">
    <w:name w:val="CR_CS1_BL_LAST"/>
    <w:basedOn w:val="CRCS1BLMID"/>
    <w:rsid w:val="0017098E"/>
    <w:pPr>
      <w:spacing w:after="100"/>
    </w:pPr>
  </w:style>
  <w:style w:type="paragraph" w:customStyle="1" w:styleId="CFOBJ">
    <w:name w:val="CF_OBJ"/>
    <w:rsid w:val="00D75F9A"/>
    <w:pPr>
      <w:keepLines/>
      <w:tabs>
        <w:tab w:val="left" w:pos="180"/>
      </w:tabs>
      <w:overflowPunct w:val="0"/>
      <w:autoSpaceDE w:val="0"/>
      <w:autoSpaceDN w:val="0"/>
      <w:adjustRightInd w:val="0"/>
      <w:spacing w:before="120" w:line="200" w:lineRule="exact"/>
      <w:ind w:left="180" w:hanging="180"/>
      <w:textAlignment w:val="baseline"/>
    </w:pPr>
    <w:rPr>
      <w:rFonts w:ascii="Helvetica 55 Roman" w:hAnsi="Helvetica 55 Roman"/>
      <w:noProof/>
      <w:color w:val="FFFFFF"/>
      <w:sz w:val="16"/>
      <w:lang w:val="en-AU"/>
    </w:rPr>
  </w:style>
  <w:style w:type="paragraph" w:customStyle="1" w:styleId="CFINTRO">
    <w:name w:val="CF_INTRO"/>
    <w:rsid w:val="0072297E"/>
    <w:pPr>
      <w:keepLines/>
      <w:overflowPunct w:val="0"/>
      <w:autoSpaceDE w:val="0"/>
      <w:autoSpaceDN w:val="0"/>
      <w:adjustRightInd w:val="0"/>
      <w:spacing w:line="240" w:lineRule="exact"/>
      <w:ind w:firstLine="360"/>
      <w:jc w:val="both"/>
      <w:textAlignment w:val="baseline"/>
    </w:pPr>
    <w:rPr>
      <w:rFonts w:ascii="Times New Roman PS MT" w:hAnsi="Times New Roman PS MT"/>
      <w:noProof/>
      <w:sz w:val="21"/>
      <w:lang w:val="en-AU"/>
    </w:rPr>
  </w:style>
  <w:style w:type="paragraph" w:customStyle="1" w:styleId="H2">
    <w:name w:val="H2"/>
    <w:rsid w:val="0072297E"/>
    <w:pPr>
      <w:keepNext/>
      <w:keepLines/>
      <w:overflowPunct w:val="0"/>
      <w:autoSpaceDE w:val="0"/>
      <w:autoSpaceDN w:val="0"/>
      <w:adjustRightInd w:val="0"/>
      <w:spacing w:before="180" w:after="60" w:line="280" w:lineRule="exact"/>
      <w:textAlignment w:val="baseline"/>
    </w:pPr>
    <w:rPr>
      <w:rFonts w:ascii="TradeGothic BoldTwo" w:hAnsi="TradeGothic BoldTwo"/>
      <w:noProof/>
      <w:color w:val="000080"/>
      <w:sz w:val="26"/>
      <w:lang w:val="en-AU"/>
    </w:rPr>
  </w:style>
  <w:style w:type="character" w:customStyle="1" w:styleId="KT">
    <w:name w:val="KT"/>
    <w:rsid w:val="00E16522"/>
    <w:rPr>
      <w:rFonts w:ascii="Times New Roman PS BoldMT" w:hAnsi="Times New Roman PS BoldMT"/>
      <w:sz w:val="21"/>
    </w:rPr>
  </w:style>
  <w:style w:type="paragraph" w:customStyle="1" w:styleId="CRGENQ">
    <w:name w:val="CR_GENQ"/>
    <w:rsid w:val="00593256"/>
    <w:pPr>
      <w:keepLines/>
      <w:tabs>
        <w:tab w:val="decimal" w:pos="180"/>
        <w:tab w:val="left" w:pos="320"/>
      </w:tabs>
      <w:overflowPunct w:val="0"/>
      <w:autoSpaceDE w:val="0"/>
      <w:autoSpaceDN w:val="0"/>
      <w:adjustRightInd w:val="0"/>
      <w:spacing w:after="40" w:line="230" w:lineRule="exact"/>
      <w:ind w:left="320" w:hanging="320"/>
      <w:jc w:val="both"/>
      <w:textAlignment w:val="baseline"/>
    </w:pPr>
    <w:rPr>
      <w:rFonts w:ascii="Times New Roman PS MT" w:hAnsi="Times New Roman PS MT"/>
      <w:noProof/>
      <w:lang w:val="en-AU"/>
    </w:rPr>
  </w:style>
  <w:style w:type="character" w:customStyle="1" w:styleId="CRGENQNUM">
    <w:name w:val="CR_GENQ_NUM"/>
    <w:rsid w:val="00593256"/>
    <w:rPr>
      <w:rFonts w:ascii="Times New Roman PS BoldMT" w:hAnsi="Times New Roman PS BoldMT"/>
    </w:rPr>
  </w:style>
  <w:style w:type="paragraph" w:styleId="Revision">
    <w:name w:val="Revision"/>
    <w:hidden/>
    <w:uiPriority w:val="99"/>
    <w:semiHidden/>
    <w:rsid w:val="00D51F95"/>
    <w:rPr>
      <w:spacing w:val="-4"/>
      <w:sz w:val="24"/>
      <w:szCs w:val="36"/>
    </w:rPr>
  </w:style>
  <w:style w:type="paragraph" w:customStyle="1" w:styleId="CRGENQLLLAST">
    <w:name w:val="CR_GENQ_LL_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MID">
    <w:name w:val="CR_GENQ_LL_MID"/>
    <w:next w:val="CRGENQLL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FIRST">
    <w:name w:val="CR_GENQ_LL_FIRST"/>
    <w:next w:val="CRGENQLLMID"/>
    <w:uiPriority w:val="99"/>
    <w:rsid w:val="00B93249"/>
    <w:pPr>
      <w:keepLines/>
      <w:tabs>
        <w:tab w:val="left" w:pos="600"/>
      </w:tabs>
      <w:overflowPunct w:val="0"/>
      <w:autoSpaceDE w:val="0"/>
      <w:autoSpaceDN w:val="0"/>
      <w:adjustRightInd w:val="0"/>
      <w:spacing w:after="60" w:line="230" w:lineRule="exact"/>
      <w:ind w:left="640" w:hanging="300"/>
      <w:jc w:val="both"/>
      <w:textAlignment w:val="baseline"/>
    </w:pPr>
    <w:rPr>
      <w:rFonts w:ascii="Times New Roman PS MT" w:hAnsi="Times New Roman PS MT"/>
      <w:noProof/>
      <w:lang w:val="en-AU"/>
    </w:rPr>
  </w:style>
  <w:style w:type="character" w:customStyle="1" w:styleId="CRGENQLLLTR">
    <w:name w:val="CR_GENQ_LL_LTR"/>
    <w:uiPriority w:val="99"/>
    <w:rsid w:val="00B93249"/>
    <w:rPr>
      <w:rFonts w:ascii="Times New Roman PS BoldMT" w:hAnsi="Times New Roman PS BoldMT"/>
    </w:rPr>
  </w:style>
  <w:style w:type="character" w:customStyle="1" w:styleId="FooterChar">
    <w:name w:val="Footer Char"/>
    <w:link w:val="Footer"/>
    <w:uiPriority w:val="99"/>
    <w:rsid w:val="008A1F14"/>
    <w:rPr>
      <w:spacing w:val="-4"/>
      <w:sz w:val="24"/>
      <w:szCs w:val="36"/>
    </w:rPr>
  </w:style>
  <w:style w:type="character" w:customStyle="1" w:styleId="CFOBJNUM">
    <w:name w:val="CF_OBJ_NUM"/>
    <w:rsid w:val="008D5624"/>
    <w:rPr>
      <w:rFonts w:ascii="95 Helvetica Black" w:hAnsi="95 Helvetica Black"/>
      <w:caps/>
      <w:color w:val="FFFFFF"/>
      <w:sz w:val="18"/>
    </w:rPr>
  </w:style>
  <w:style w:type="paragraph" w:customStyle="1" w:styleId="CHAPBM">
    <w:name w:val="CHAP_BM"/>
    <w:uiPriority w:val="99"/>
    <w:rsid w:val="004D6A16"/>
    <w:pPr>
      <w:keepLines/>
      <w:overflowPunct w:val="0"/>
      <w:autoSpaceDE w:val="0"/>
      <w:autoSpaceDN w:val="0"/>
      <w:adjustRightInd w:val="0"/>
      <w:spacing w:line="240" w:lineRule="exact"/>
      <w:ind w:firstLine="360"/>
      <w:jc w:val="both"/>
      <w:textAlignment w:val="baseline"/>
    </w:pPr>
    <w:rPr>
      <w:rFonts w:ascii="TimesNewRomanPS" w:hAnsi="TimesNewRomanPS"/>
      <w:noProof/>
      <w:sz w:val="21"/>
    </w:rPr>
  </w:style>
  <w:style w:type="paragraph" w:customStyle="1" w:styleId="SFIH1">
    <w:name w:val="SFI_H1"/>
    <w:basedOn w:val="Normal"/>
    <w:qFormat/>
    <w:rsid w:val="0011404A"/>
    <w:pPr>
      <w:keepLines/>
      <w:widowControl/>
      <w:overflowPunct w:val="0"/>
      <w:spacing w:line="360" w:lineRule="exact"/>
      <w:textAlignment w:val="baseline"/>
    </w:pPr>
    <w:rPr>
      <w:rFonts w:ascii="HelveticaNeue BoldExt" w:hAnsi="HelveticaNeue BoldExt"/>
      <w:noProof/>
      <w:color w:val="000000"/>
      <w:spacing w:val="0"/>
      <w:sz w:val="28"/>
      <w:szCs w:val="20"/>
    </w:rPr>
  </w:style>
  <w:style w:type="paragraph" w:customStyle="1" w:styleId="CRCS1GENQ">
    <w:name w:val="CR_CS1_GENQ"/>
    <w:next w:val="Normal"/>
    <w:rsid w:val="00AD7424"/>
    <w:pPr>
      <w:keepLines/>
      <w:tabs>
        <w:tab w:val="right" w:pos="250"/>
        <w:tab w:val="left" w:pos="360"/>
      </w:tabs>
      <w:overflowPunct w:val="0"/>
      <w:autoSpaceDE w:val="0"/>
      <w:autoSpaceDN w:val="0"/>
      <w:adjustRightInd w:val="0"/>
      <w:spacing w:before="80" w:line="210" w:lineRule="exact"/>
      <w:ind w:left="360" w:hanging="360"/>
      <w:textAlignment w:val="baseline"/>
    </w:pPr>
    <w:rPr>
      <w:rFonts w:ascii="55 Helvetica Roman" w:hAnsi="55 Helvetica Roman"/>
      <w:noProof/>
      <w:sz w:val="18"/>
    </w:rPr>
  </w:style>
  <w:style w:type="paragraph" w:customStyle="1" w:styleId="HEADFIRST">
    <w:name w:val="HEADFIRST"/>
    <w:uiPriority w:val="99"/>
    <w:rsid w:val="00132730"/>
    <w:pPr>
      <w:keepLines/>
      <w:overflowPunct w:val="0"/>
      <w:autoSpaceDE w:val="0"/>
      <w:autoSpaceDN w:val="0"/>
      <w:adjustRightInd w:val="0"/>
      <w:spacing w:line="240" w:lineRule="exact"/>
      <w:jc w:val="both"/>
      <w:textAlignment w:val="baseline"/>
    </w:pPr>
    <w:rPr>
      <w:rFonts w:ascii="TimesNewRomanPS" w:hAnsi="TimesNewRomanPS"/>
      <w:noProof/>
      <w:sz w:val="21"/>
    </w:rPr>
  </w:style>
  <w:style w:type="character" w:customStyle="1" w:styleId="ITAL">
    <w:name w:val="ITAL"/>
    <w:rsid w:val="00AA64F1"/>
    <w:rPr>
      <w:i/>
      <w:iCs/>
    </w:rPr>
  </w:style>
  <w:style w:type="paragraph" w:customStyle="1" w:styleId="CFINTROSUPTTL">
    <w:name w:val="CF_INTRO_SUPTTL"/>
    <w:basedOn w:val="Normal"/>
    <w:rsid w:val="00AA64F1"/>
    <w:pPr>
      <w:spacing w:after="180" w:line="480" w:lineRule="atLeast"/>
      <w:textAlignment w:val="center"/>
    </w:pPr>
    <w:rPr>
      <w:rFonts w:ascii="MyriadPro-Black" w:hAnsi="MyriadPro-Black" w:cs="MyriadPro-Black"/>
      <w:caps/>
      <w:color w:val="136777"/>
      <w:spacing w:val="0"/>
      <w:sz w:val="36"/>
      <w:lang w:eastAsia="en-IN" w:bidi="he-IL"/>
    </w:rPr>
  </w:style>
  <w:style w:type="paragraph" w:customStyle="1" w:styleId="SF1FIRST">
    <w:name w:val="SF1_FIRST"/>
    <w:basedOn w:val="Normal"/>
    <w:rsid w:val="00E04F56"/>
    <w:pPr>
      <w:spacing w:line="240" w:lineRule="atLeast"/>
      <w:jc w:val="both"/>
      <w:textAlignment w:val="center"/>
    </w:pPr>
    <w:rPr>
      <w:rFonts w:ascii="MyriadPro-Light" w:hAnsi="MyriadPro-Light" w:cs="MyriadPro-Light"/>
      <w:color w:val="000000"/>
      <w:spacing w:val="0"/>
      <w:sz w:val="19"/>
      <w:szCs w:val="19"/>
      <w:lang w:eastAsia="en-IN" w:bidi="he-IL"/>
    </w:rPr>
  </w:style>
  <w:style w:type="paragraph" w:customStyle="1" w:styleId="CRGLOSSETSUPTTL">
    <w:name w:val="CR_GLOSSET_SUPTTL"/>
    <w:basedOn w:val="Normal"/>
    <w:rsid w:val="00362E22"/>
    <w:pPr>
      <w:pBdr>
        <w:top w:val="single" w:sz="96" w:space="0" w:color="F1F1A6"/>
        <w:bottom w:val="single" w:sz="96" w:space="0" w:color="C8AF1B"/>
      </w:pBdr>
      <w:spacing w:before="360" w:after="240" w:line="280" w:lineRule="atLeast"/>
      <w:ind w:left="600"/>
      <w:jc w:val="both"/>
      <w:textAlignment w:val="center"/>
    </w:pPr>
    <w:rPr>
      <w:rFonts w:ascii="MyriadPro-Bold" w:hAnsi="MyriadPro-Bold" w:cs="MyriadPro-Bold"/>
      <w:b/>
      <w:bCs/>
      <w:color w:val="B9361F"/>
      <w:spacing w:val="0"/>
      <w:sz w:val="28"/>
      <w:szCs w:val="28"/>
      <w:lang w:eastAsia="en-IN" w:bidi="he-IL"/>
    </w:rPr>
  </w:style>
  <w:style w:type="paragraph" w:customStyle="1" w:styleId="CRPROBSETTTL">
    <w:name w:val="CR_PROBSET_TTL"/>
    <w:basedOn w:val="Normal"/>
    <w:rsid w:val="00362E22"/>
    <w:pPr>
      <w:spacing w:before="40" w:after="40" w:line="240" w:lineRule="atLeast"/>
      <w:textAlignment w:val="center"/>
    </w:pPr>
    <w:rPr>
      <w:rFonts w:ascii="MyriadPro-Black" w:hAnsi="MyriadPro-Black" w:cs="MyriadPro-Black"/>
      <w:caps/>
      <w:color w:val="000000"/>
      <w:spacing w:val="0"/>
      <w:sz w:val="18"/>
      <w:szCs w:val="18"/>
      <w:lang w:eastAsia="en-IN" w:bidi="he-IL"/>
    </w:rPr>
  </w:style>
  <w:style w:type="paragraph" w:customStyle="1" w:styleId="SF1MN1SUPTTL">
    <w:name w:val="SF1_MN1_SUPTTL"/>
    <w:basedOn w:val="Normal"/>
    <w:rsid w:val="00362E22"/>
    <w:pPr>
      <w:keepNext/>
      <w:keepLines/>
      <w:suppressAutoHyphens/>
      <w:spacing w:before="120" w:after="60" w:line="480" w:lineRule="atLeast"/>
      <w:textAlignment w:val="center"/>
    </w:pPr>
    <w:rPr>
      <w:rFonts w:ascii="GillSansStd-BoldExtraCond" w:hAnsi="GillSansStd-BoldExtraCond" w:cs="GillSansStd-BoldExtraCond"/>
      <w:color w:val="E95B12"/>
      <w:spacing w:val="0"/>
      <w:sz w:val="36"/>
      <w:lang w:eastAsia="en-IN" w:bidi="he-IL"/>
    </w:rPr>
  </w:style>
  <w:style w:type="paragraph" w:customStyle="1" w:styleId="SF1MN1FIRST">
    <w:name w:val="SF1_MN1_FIRST"/>
    <w:basedOn w:val="Normal"/>
    <w:rsid w:val="00362E22"/>
    <w:pPr>
      <w:keepLines/>
      <w:spacing w:line="240" w:lineRule="atLeast"/>
      <w:ind w:left="240" w:right="120"/>
      <w:jc w:val="both"/>
      <w:textAlignment w:val="center"/>
    </w:pPr>
    <w:rPr>
      <w:rFonts w:ascii="UniversLTStd-LightCn" w:hAnsi="UniversLTStd-LightCn" w:cs="UniversLTStd-LightCn"/>
      <w:color w:val="000000"/>
      <w:spacing w:val="0"/>
      <w:sz w:val="19"/>
      <w:szCs w:val="19"/>
      <w:lang w:eastAsia="en-IN" w:bidi="he-IL"/>
    </w:rPr>
  </w:style>
  <w:style w:type="character" w:customStyle="1" w:styleId="SF1MN1SUPTTL1">
    <w:name w:val="SF1_MN1_SUPTTL1"/>
    <w:rsid w:val="00362E22"/>
    <w:rPr>
      <w:rFonts w:ascii="GillSansStd" w:hAnsi="GillSansStd" w:cs="GillSansStd"/>
      <w:color w:val="000000"/>
      <w:sz w:val="36"/>
      <w:szCs w:val="36"/>
    </w:rPr>
  </w:style>
  <w:style w:type="character" w:customStyle="1" w:styleId="CRMEDIA1">
    <w:name w:val="CR_MEDIA1"/>
    <w:rsid w:val="00362E2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pacing w:val="-4"/>
      <w:sz w:val="24"/>
      <w:szCs w:val="36"/>
    </w:rPr>
  </w:style>
  <w:style w:type="paragraph" w:styleId="Heading1">
    <w:name w:val="heading 1"/>
    <w:basedOn w:val="Normal"/>
    <w:next w:val="Normal"/>
    <w:qFormat/>
    <w:pPr>
      <w:keepNext/>
      <w:keepLines/>
      <w:tabs>
        <w:tab w:val="left" w:pos="-720"/>
      </w:tabs>
      <w:suppressAutoHyphens/>
      <w:spacing w:line="240" w:lineRule="atLeast"/>
      <w:jc w:val="center"/>
      <w:outlineLvl w:val="0"/>
    </w:pPr>
    <w:rPr>
      <w:b/>
      <w:bCs/>
    </w:rPr>
  </w:style>
  <w:style w:type="paragraph" w:styleId="Heading2">
    <w:name w:val="heading 2"/>
    <w:basedOn w:val="Normal"/>
    <w:next w:val="Normal"/>
    <w:qFormat/>
    <w:pPr>
      <w:keepNext/>
      <w:tabs>
        <w:tab w:val="left" w:pos="-720"/>
      </w:tabs>
      <w:suppressAutoHyphens/>
      <w:spacing w:line="240" w:lineRule="atLeast"/>
      <w:jc w:val="both"/>
      <w:outlineLvl w:val="1"/>
    </w:pPr>
    <w:rPr>
      <w:spacing w:val="-3"/>
      <w:sz w:val="28"/>
      <w:szCs w:val="29"/>
    </w:rPr>
  </w:style>
  <w:style w:type="paragraph" w:styleId="Heading3">
    <w:name w:val="heading 3"/>
    <w:basedOn w:val="Normal"/>
    <w:next w:val="Normal"/>
    <w:qFormat/>
    <w:pPr>
      <w:keepNext/>
      <w:tabs>
        <w:tab w:val="left" w:pos="-720"/>
      </w:tabs>
      <w:suppressAutoHyphens/>
      <w:spacing w:line="240" w:lineRule="atLeast"/>
      <w:jc w:val="both"/>
      <w:outlineLvl w:val="2"/>
    </w:pPr>
    <w:rPr>
      <w:i/>
      <w:iCs/>
      <w:spacing w:val="-3"/>
    </w:rPr>
  </w:style>
  <w:style w:type="paragraph" w:styleId="Heading4">
    <w:name w:val="heading 4"/>
    <w:basedOn w:val="Normal"/>
    <w:next w:val="Normal"/>
    <w:qFormat/>
    <w:pPr>
      <w:keepNext/>
      <w:tabs>
        <w:tab w:val="left" w:pos="-720"/>
      </w:tabs>
      <w:suppressAutoHyphens/>
      <w:spacing w:line="240" w:lineRule="atLeast"/>
      <w:jc w:val="both"/>
      <w:outlineLvl w:val="3"/>
    </w:pPr>
    <w:rPr>
      <w:b/>
      <w:bCs/>
      <w:spacing w:val="-3"/>
    </w:rPr>
  </w:style>
  <w:style w:type="paragraph" w:styleId="Heading5">
    <w:name w:val="heading 5"/>
    <w:basedOn w:val="Normal"/>
    <w:next w:val="Normal"/>
    <w:qFormat/>
    <w:pPr>
      <w:keepNext/>
      <w:tabs>
        <w:tab w:val="center" w:pos="4680"/>
      </w:tabs>
      <w:suppressAutoHyphens/>
      <w:spacing w:line="240" w:lineRule="atLeast"/>
      <w:jc w:val="both"/>
      <w:outlineLvl w:val="4"/>
    </w:pPr>
    <w:rPr>
      <w:b/>
      <w:bCs/>
      <w:sz w:val="48"/>
    </w:rPr>
  </w:style>
  <w:style w:type="paragraph" w:styleId="Heading6">
    <w:name w:val="heading 6"/>
    <w:basedOn w:val="Normal"/>
    <w:next w:val="Normal"/>
    <w:qFormat/>
    <w:pPr>
      <w:keepNext/>
      <w:tabs>
        <w:tab w:val="left" w:pos="-720"/>
      </w:tabs>
      <w:suppressAutoHyphens/>
      <w:spacing w:line="240" w:lineRule="atLeast"/>
      <w:jc w:val="both"/>
      <w:outlineLvl w:val="5"/>
    </w:pPr>
    <w:rPr>
      <w:spacing w:val="-3"/>
      <w:sz w:val="32"/>
    </w:rPr>
  </w:style>
  <w:style w:type="paragraph" w:styleId="Heading7">
    <w:name w:val="heading 7"/>
    <w:basedOn w:val="Normal"/>
    <w:next w:val="Normal"/>
    <w:qFormat/>
    <w:pPr>
      <w:keepNext/>
      <w:tabs>
        <w:tab w:val="left" w:pos="-720"/>
      </w:tabs>
      <w:suppressAutoHyphens/>
      <w:spacing w:line="240" w:lineRule="atLeast"/>
      <w:ind w:left="720"/>
      <w:jc w:val="both"/>
      <w:outlineLvl w:val="6"/>
    </w:pPr>
    <w:rPr>
      <w:i/>
      <w:iCs/>
      <w:spacing w:val="-3"/>
    </w:rPr>
  </w:style>
  <w:style w:type="paragraph" w:styleId="Heading8">
    <w:name w:val="heading 8"/>
    <w:basedOn w:val="Normal"/>
    <w:next w:val="Normal"/>
    <w:qFormat/>
    <w:pPr>
      <w:keepNext/>
      <w:tabs>
        <w:tab w:val="left" w:pos="-720"/>
      </w:tabs>
      <w:suppressAutoHyphens/>
      <w:spacing w:line="240" w:lineRule="atLeast"/>
      <w:jc w:val="both"/>
      <w:outlineLvl w:val="7"/>
    </w:pPr>
    <w:rPr>
      <w:spacing w:val="-3"/>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efaultPara">
    <w:name w:val="Default Para"/>
    <w:basedOn w:val="DefaultParagraphFont"/>
  </w:style>
  <w:style w:type="paragraph" w:styleId="Closing">
    <w:name w:val="Closing"/>
    <w:basedOn w:val="Normal"/>
    <w:semiHidden/>
    <w:pPr>
      <w:ind w:left="4320"/>
    </w:pPr>
  </w:style>
  <w:style w:type="paragraph" w:customStyle="1" w:styleId="Settings">
    <w:name w:val="Settings"/>
    <w:pPr>
      <w:tabs>
        <w:tab w:val="left" w:pos="-720"/>
      </w:tabs>
      <w:suppressAutoHyphens/>
      <w:autoSpaceDE w:val="0"/>
      <w:autoSpaceDN w:val="0"/>
      <w:adjustRightInd w:val="0"/>
      <w:spacing w:line="240" w:lineRule="atLeast"/>
    </w:pPr>
    <w:rPr>
      <w:rFonts w:ascii="Courier New" w:hAnsi="Courier New" w:cs="Courier New"/>
      <w:sz w:val="24"/>
      <w:szCs w:val="24"/>
    </w:rPr>
  </w:style>
  <w:style w:type="character" w:customStyle="1" w:styleId="SYSHYPERTEXT">
    <w:name w:val="SYS_HYPERTEXT"/>
    <w:rPr>
      <w:sz w:val="24"/>
      <w:szCs w:val="24"/>
      <w:u w:val="single"/>
    </w:rPr>
  </w:style>
  <w:style w:type="character" w:customStyle="1" w:styleId="AutoList11">
    <w:name w:val="AutoList1 1"/>
    <w:basedOn w:val="DefaultParagraphFont"/>
  </w:style>
  <w:style w:type="character" w:customStyle="1" w:styleId="AutoList12">
    <w:name w:val="AutoList1 2"/>
    <w:basedOn w:val="DefaultParagraphFont"/>
  </w:style>
  <w:style w:type="character" w:customStyle="1" w:styleId="AutoList13">
    <w:name w:val="AutoList1 3"/>
    <w:basedOn w:val="DefaultParagraphFont"/>
  </w:style>
  <w:style w:type="character" w:customStyle="1" w:styleId="AutoList14">
    <w:name w:val="AutoList1 4"/>
    <w:basedOn w:val="DefaultParagraphFont"/>
  </w:style>
  <w:style w:type="character" w:customStyle="1" w:styleId="AutoList15">
    <w:name w:val="AutoList1 5"/>
    <w:basedOn w:val="DefaultParagraphFont"/>
  </w:style>
  <w:style w:type="character" w:customStyle="1" w:styleId="AutoList16">
    <w:name w:val="AutoList1 6"/>
    <w:basedOn w:val="DefaultParagraphFont"/>
  </w:style>
  <w:style w:type="character" w:customStyle="1" w:styleId="AutoList17">
    <w:name w:val="AutoList1 7"/>
    <w:basedOn w:val="DefaultParagraphFont"/>
  </w:style>
  <w:style w:type="character" w:customStyle="1" w:styleId="AutoList18">
    <w:name w:val="AutoList1 8"/>
    <w:basedOn w:val="DefaultParagraphFont"/>
  </w:style>
  <w:style w:type="character" w:customStyle="1" w:styleId="SYSHYPERTEX">
    <w:name w:val="SYS_HYPERTEX"/>
    <w:rPr>
      <w:sz w:val="24"/>
      <w:szCs w:val="24"/>
      <w:u w:val="single"/>
    </w:rPr>
  </w:style>
  <w:style w:type="character" w:customStyle="1" w:styleId="1">
    <w:name w:val="1"/>
    <w:rPr>
      <w:sz w:val="24"/>
      <w:szCs w:val="24"/>
      <w:u w:val="single"/>
    </w:rPr>
  </w:style>
  <w:style w:type="character" w:customStyle="1" w:styleId="AutoList21">
    <w:name w:val="AutoList2 1"/>
    <w:basedOn w:val="DefaultParagraphFont"/>
  </w:style>
  <w:style w:type="character" w:customStyle="1" w:styleId="AutoList22">
    <w:name w:val="AutoList2 2"/>
    <w:basedOn w:val="DefaultParagraphFont"/>
  </w:style>
  <w:style w:type="character" w:customStyle="1" w:styleId="AutoList23">
    <w:name w:val="AutoList2 3"/>
    <w:basedOn w:val="DefaultParagraphFont"/>
  </w:style>
  <w:style w:type="character" w:customStyle="1" w:styleId="AutoList24a">
    <w:name w:val="AutoList2 4a"/>
    <w:basedOn w:val="DefaultParagraphFont"/>
  </w:style>
  <w:style w:type="character" w:customStyle="1" w:styleId="AutoList25">
    <w:name w:val="AutoList2 5"/>
    <w:basedOn w:val="DefaultParagraphFont"/>
  </w:style>
  <w:style w:type="character" w:customStyle="1" w:styleId="AutoList26">
    <w:name w:val="AutoList2 6"/>
    <w:basedOn w:val="DefaultParagraphFont"/>
  </w:style>
  <w:style w:type="character" w:customStyle="1" w:styleId="AutoList27">
    <w:name w:val="AutoList2 7"/>
    <w:basedOn w:val="DefaultParagraphFont"/>
  </w:style>
  <w:style w:type="character" w:customStyle="1" w:styleId="AutoList28a">
    <w:name w:val="AutoList2 8a"/>
    <w:basedOn w:val="DefaultParagraphFont"/>
  </w:style>
  <w:style w:type="character" w:customStyle="1" w:styleId="AutoList41">
    <w:name w:val="AutoList4 1"/>
    <w:basedOn w:val="DefaultParagraphFont"/>
  </w:style>
  <w:style w:type="character" w:customStyle="1" w:styleId="AutoList42">
    <w:name w:val="AutoList4 2"/>
    <w:basedOn w:val="DefaultParagraphFont"/>
  </w:style>
  <w:style w:type="character" w:customStyle="1" w:styleId="AutoList43">
    <w:name w:val="AutoList4 3"/>
    <w:basedOn w:val="DefaultParagraphFont"/>
  </w:style>
  <w:style w:type="character" w:customStyle="1" w:styleId="AutoList44">
    <w:name w:val="AutoList4 4"/>
    <w:basedOn w:val="DefaultParagraphFont"/>
  </w:style>
  <w:style w:type="character" w:customStyle="1" w:styleId="AutoList45">
    <w:name w:val="AutoList4 5"/>
    <w:basedOn w:val="DefaultParagraphFont"/>
  </w:style>
  <w:style w:type="character" w:customStyle="1" w:styleId="AutoList46">
    <w:name w:val="AutoList4 6"/>
    <w:basedOn w:val="DefaultParagraphFont"/>
  </w:style>
  <w:style w:type="character" w:customStyle="1" w:styleId="AutoList47">
    <w:name w:val="AutoList4 7"/>
    <w:basedOn w:val="DefaultParagraphFont"/>
  </w:style>
  <w:style w:type="character" w:customStyle="1" w:styleId="AutoList48">
    <w:name w:val="AutoList4 8"/>
    <w:basedOn w:val="DefaultParagraphFont"/>
  </w:style>
  <w:style w:type="character" w:customStyle="1" w:styleId="AutoList31a">
    <w:name w:val="AutoList3 1a"/>
    <w:basedOn w:val="DefaultParagraphFont"/>
  </w:style>
  <w:style w:type="character" w:customStyle="1" w:styleId="AutoList32a">
    <w:name w:val="AutoList3 2a"/>
    <w:basedOn w:val="DefaultParagraphFont"/>
  </w:style>
  <w:style w:type="character" w:customStyle="1" w:styleId="AutoList33a">
    <w:name w:val="AutoList3 3a"/>
    <w:basedOn w:val="DefaultParagraphFont"/>
  </w:style>
  <w:style w:type="character" w:customStyle="1" w:styleId="AutoList34">
    <w:name w:val="AutoList3 4"/>
    <w:basedOn w:val="DefaultParagraphFont"/>
  </w:style>
  <w:style w:type="character" w:customStyle="1" w:styleId="AutoList35a">
    <w:name w:val="AutoList3 5a"/>
    <w:basedOn w:val="DefaultParagraphFont"/>
  </w:style>
  <w:style w:type="character" w:customStyle="1" w:styleId="AutoList36a">
    <w:name w:val="AutoList3 6a"/>
    <w:basedOn w:val="DefaultParagraphFont"/>
  </w:style>
  <w:style w:type="character" w:customStyle="1" w:styleId="AutoList37a">
    <w:name w:val="AutoList3 7a"/>
    <w:basedOn w:val="DefaultParagraphFont"/>
  </w:style>
  <w:style w:type="character" w:customStyle="1" w:styleId="AutoList38">
    <w:name w:val="AutoList3 8"/>
    <w:basedOn w:val="DefaultParagraphFont"/>
  </w:style>
  <w:style w:type="character" w:customStyle="1" w:styleId="AutoList61">
    <w:name w:val="AutoList6 1"/>
    <w:basedOn w:val="DefaultParagraphFont"/>
  </w:style>
  <w:style w:type="character" w:customStyle="1" w:styleId="AutoList62">
    <w:name w:val="AutoList6 2"/>
    <w:basedOn w:val="DefaultParagraphFont"/>
  </w:style>
  <w:style w:type="character" w:customStyle="1" w:styleId="AutoList63">
    <w:name w:val="AutoList6 3"/>
    <w:basedOn w:val="DefaultParagraphFont"/>
  </w:style>
  <w:style w:type="character" w:customStyle="1" w:styleId="AutoList64">
    <w:name w:val="AutoList6 4"/>
    <w:basedOn w:val="DefaultParagraphFont"/>
  </w:style>
  <w:style w:type="character" w:customStyle="1" w:styleId="AutoList65">
    <w:name w:val="AutoList6 5"/>
    <w:basedOn w:val="DefaultParagraphFont"/>
  </w:style>
  <w:style w:type="character" w:customStyle="1" w:styleId="AutoList66">
    <w:name w:val="AutoList6 6"/>
    <w:basedOn w:val="DefaultParagraphFont"/>
  </w:style>
  <w:style w:type="character" w:customStyle="1" w:styleId="AutoList67">
    <w:name w:val="AutoList6 7"/>
    <w:basedOn w:val="DefaultParagraphFont"/>
  </w:style>
  <w:style w:type="character" w:customStyle="1" w:styleId="AutoList68">
    <w:name w:val="AutoList6 8"/>
    <w:basedOn w:val="DefaultParagraphFont"/>
  </w:style>
  <w:style w:type="character" w:customStyle="1" w:styleId="AutoList51a">
    <w:name w:val="AutoList5 1a"/>
    <w:basedOn w:val="DefaultParagraphFont"/>
  </w:style>
  <w:style w:type="character" w:customStyle="1" w:styleId="AutoList52a">
    <w:name w:val="AutoList5 2a"/>
    <w:basedOn w:val="DefaultParagraphFont"/>
  </w:style>
  <w:style w:type="character" w:customStyle="1" w:styleId="AutoList53a">
    <w:name w:val="AutoList5 3a"/>
    <w:basedOn w:val="DefaultParagraphFont"/>
  </w:style>
  <w:style w:type="character" w:customStyle="1" w:styleId="AutoList54a">
    <w:name w:val="AutoList5 4a"/>
    <w:basedOn w:val="DefaultParagraphFont"/>
  </w:style>
  <w:style w:type="character" w:customStyle="1" w:styleId="AutoList55a">
    <w:name w:val="AutoList5 5a"/>
    <w:basedOn w:val="DefaultParagraphFont"/>
  </w:style>
  <w:style w:type="character" w:customStyle="1" w:styleId="AutoList56a">
    <w:name w:val="AutoList5 6a"/>
    <w:basedOn w:val="DefaultParagraphFont"/>
  </w:style>
  <w:style w:type="character" w:customStyle="1" w:styleId="AutoList57a">
    <w:name w:val="AutoList5 7a"/>
    <w:basedOn w:val="DefaultParagraphFont"/>
  </w:style>
  <w:style w:type="character" w:customStyle="1" w:styleId="AutoList58a">
    <w:name w:val="AutoList5 8a"/>
    <w:basedOn w:val="DefaultParagraphFont"/>
  </w:style>
  <w:style w:type="character" w:customStyle="1" w:styleId="Paragraph1">
    <w:name w:val="Paragraph 1"/>
    <w:basedOn w:val="DefaultParagraphFont"/>
  </w:style>
  <w:style w:type="character" w:customStyle="1" w:styleId="Paragraph2">
    <w:name w:val="Paragraph 2"/>
    <w:basedOn w:val="DefaultParagraphFont"/>
  </w:style>
  <w:style w:type="character" w:customStyle="1" w:styleId="Paragraph3">
    <w:name w:val="Paragraph 3"/>
    <w:basedOn w:val="DefaultParagraphFont"/>
  </w:style>
  <w:style w:type="character" w:customStyle="1" w:styleId="Paragraph4">
    <w:name w:val="Paragraph 4"/>
    <w:basedOn w:val="DefaultParagraphFont"/>
  </w:style>
  <w:style w:type="character" w:customStyle="1" w:styleId="Paragraph5">
    <w:name w:val="Paragraph 5"/>
    <w:basedOn w:val="DefaultParagraphFont"/>
  </w:style>
  <w:style w:type="character" w:customStyle="1" w:styleId="Paragraph6">
    <w:name w:val="Paragraph 6"/>
    <w:basedOn w:val="DefaultParagraphFont"/>
  </w:style>
  <w:style w:type="character" w:customStyle="1" w:styleId="Paragraph7">
    <w:name w:val="Paragraph 7"/>
    <w:basedOn w:val="DefaultParagraphFont"/>
  </w:style>
  <w:style w:type="character" w:customStyle="1" w:styleId="Paragraph8">
    <w:name w:val="Paragraph 8"/>
    <w:basedOn w:val="DefaultParagraphFont"/>
  </w:style>
  <w:style w:type="character" w:customStyle="1" w:styleId="AutoList91">
    <w:name w:val="AutoList9 1"/>
    <w:basedOn w:val="DefaultParagraphFont"/>
  </w:style>
  <w:style w:type="character" w:customStyle="1" w:styleId="AutoList92">
    <w:name w:val="AutoList9 2"/>
    <w:basedOn w:val="DefaultParagraphFont"/>
  </w:style>
  <w:style w:type="character" w:customStyle="1" w:styleId="AutoList93">
    <w:name w:val="AutoList9 3"/>
    <w:basedOn w:val="DefaultParagraphFont"/>
  </w:style>
  <w:style w:type="character" w:customStyle="1" w:styleId="AutoList94">
    <w:name w:val="AutoList9 4"/>
    <w:basedOn w:val="DefaultParagraphFont"/>
  </w:style>
  <w:style w:type="character" w:customStyle="1" w:styleId="AutoList95">
    <w:name w:val="AutoList9 5"/>
    <w:basedOn w:val="DefaultParagraphFont"/>
  </w:style>
  <w:style w:type="character" w:customStyle="1" w:styleId="AutoList96">
    <w:name w:val="AutoList9 6"/>
    <w:basedOn w:val="DefaultParagraphFont"/>
  </w:style>
  <w:style w:type="character" w:customStyle="1" w:styleId="AutoList97">
    <w:name w:val="AutoList9 7"/>
    <w:basedOn w:val="DefaultParagraphFont"/>
  </w:style>
  <w:style w:type="character" w:customStyle="1" w:styleId="AutoList98">
    <w:name w:val="AutoList9 8"/>
    <w:basedOn w:val="DefaultParagraphFont"/>
  </w:style>
  <w:style w:type="character" w:customStyle="1" w:styleId="AutoList81a">
    <w:name w:val="AutoList8 1a"/>
    <w:basedOn w:val="DefaultParagraphFont"/>
  </w:style>
  <w:style w:type="character" w:customStyle="1" w:styleId="AutoList82a">
    <w:name w:val="AutoList8 2a"/>
    <w:basedOn w:val="DefaultParagraphFont"/>
  </w:style>
  <w:style w:type="character" w:customStyle="1" w:styleId="AutoList83a">
    <w:name w:val="AutoList8 3a"/>
    <w:basedOn w:val="DefaultParagraphFont"/>
  </w:style>
  <w:style w:type="character" w:customStyle="1" w:styleId="AutoList84">
    <w:name w:val="AutoList8 4"/>
    <w:basedOn w:val="DefaultParagraphFont"/>
  </w:style>
  <w:style w:type="character" w:customStyle="1" w:styleId="AutoList85a">
    <w:name w:val="AutoList8 5a"/>
    <w:basedOn w:val="DefaultParagraphFont"/>
  </w:style>
  <w:style w:type="character" w:customStyle="1" w:styleId="AutoList86a">
    <w:name w:val="AutoList8 6a"/>
    <w:basedOn w:val="DefaultParagraphFont"/>
  </w:style>
  <w:style w:type="character" w:customStyle="1" w:styleId="AutoList87a">
    <w:name w:val="AutoList8 7a"/>
    <w:basedOn w:val="DefaultParagraphFont"/>
  </w:style>
  <w:style w:type="character" w:customStyle="1" w:styleId="AutoList88">
    <w:name w:val="AutoList8 8"/>
    <w:basedOn w:val="DefaultParagraphFont"/>
  </w:style>
  <w:style w:type="character" w:customStyle="1" w:styleId="AutoList71a">
    <w:name w:val="AutoList7 1a"/>
    <w:basedOn w:val="DefaultParagraphFont"/>
  </w:style>
  <w:style w:type="character" w:customStyle="1" w:styleId="AutoList72a">
    <w:name w:val="AutoList7 2a"/>
    <w:basedOn w:val="DefaultParagraphFont"/>
  </w:style>
  <w:style w:type="character" w:customStyle="1" w:styleId="AutoList73a">
    <w:name w:val="AutoList7 3a"/>
    <w:basedOn w:val="DefaultParagraphFont"/>
  </w:style>
  <w:style w:type="character" w:customStyle="1" w:styleId="AutoList74a">
    <w:name w:val="AutoList7 4a"/>
    <w:basedOn w:val="DefaultParagraphFont"/>
  </w:style>
  <w:style w:type="character" w:customStyle="1" w:styleId="AutoList75a">
    <w:name w:val="AutoList7 5a"/>
    <w:basedOn w:val="DefaultParagraphFont"/>
  </w:style>
  <w:style w:type="character" w:customStyle="1" w:styleId="AutoList76a">
    <w:name w:val="AutoList7 6a"/>
    <w:basedOn w:val="DefaultParagraphFont"/>
  </w:style>
  <w:style w:type="character" w:customStyle="1" w:styleId="AutoList77a">
    <w:name w:val="AutoList7 7a"/>
    <w:basedOn w:val="DefaultParagraphFont"/>
  </w:style>
  <w:style w:type="character" w:customStyle="1" w:styleId="AutoList78a">
    <w:name w:val="AutoList7 8a"/>
    <w:basedOn w:val="DefaultParagraphFont"/>
  </w:style>
  <w:style w:type="character" w:customStyle="1" w:styleId="DefaultParagraphFo">
    <w:name w:val="Default Paragraph Fo"/>
    <w:basedOn w:val="DefaultParagraphFont"/>
  </w:style>
  <w:style w:type="paragraph" w:styleId="BodyTextIndent">
    <w:name w:val="Body Text Indent"/>
    <w:basedOn w:val="Normal"/>
    <w:semiHidden/>
    <w:pPr>
      <w:tabs>
        <w:tab w:val="left" w:pos="-720"/>
      </w:tabs>
      <w:suppressAutoHyphens/>
      <w:spacing w:line="240" w:lineRule="atLeast"/>
    </w:pPr>
  </w:style>
  <w:style w:type="paragraph" w:styleId="Title">
    <w:name w:val="Title"/>
    <w:basedOn w:val="Normal"/>
    <w:qFormat/>
    <w:pPr>
      <w:tabs>
        <w:tab w:val="left" w:pos="-720"/>
      </w:tabs>
      <w:suppressAutoHyphens/>
      <w:spacing w:line="240" w:lineRule="atLeast"/>
      <w:jc w:val="center"/>
    </w:pPr>
    <w:rPr>
      <w:b/>
      <w:bCs/>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720" w:right="720"/>
    </w:pPr>
  </w:style>
  <w:style w:type="paragraph" w:styleId="TOC3">
    <w:name w:val="toc 3"/>
    <w:basedOn w:val="Normal"/>
    <w:next w:val="Normal"/>
    <w:autoRedefine/>
    <w:semiHidden/>
    <w:pPr>
      <w:tabs>
        <w:tab w:val="right" w:leader="dot" w:pos="9360"/>
      </w:tabs>
      <w:suppressAutoHyphens/>
      <w:spacing w:line="240" w:lineRule="atLeast"/>
      <w:ind w:left="720" w:right="720"/>
    </w:pPr>
  </w:style>
  <w:style w:type="paragraph" w:styleId="TOC4">
    <w:name w:val="toc 4"/>
    <w:basedOn w:val="Normal"/>
    <w:next w:val="Normal"/>
    <w:autoRedefine/>
    <w:semiHidden/>
    <w:pPr>
      <w:tabs>
        <w:tab w:val="right" w:leader="dot" w:pos="9360"/>
      </w:tabs>
      <w:suppressAutoHyphens/>
      <w:spacing w:line="240" w:lineRule="atLeast"/>
      <w:ind w:left="720" w:right="720"/>
    </w:pPr>
  </w:style>
  <w:style w:type="paragraph" w:styleId="TOC5">
    <w:name w:val="toc 5"/>
    <w:basedOn w:val="Normal"/>
    <w:next w:val="Normal"/>
    <w:autoRedefine/>
    <w:semiHidden/>
    <w:pPr>
      <w:tabs>
        <w:tab w:val="right" w:leader="dot" w:pos="9360"/>
      </w:tabs>
      <w:suppressAutoHyphens/>
      <w:spacing w:line="240" w:lineRule="atLeast"/>
      <w:ind w:left="720" w:right="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720" w:hanging="720"/>
    </w:pPr>
  </w:style>
  <w:style w:type="paragraph" w:styleId="Index2">
    <w:name w:val="index 2"/>
    <w:basedOn w:val="Normal"/>
    <w:next w:val="Normal"/>
    <w:autoRedefine/>
    <w:semiHidden/>
    <w:pPr>
      <w:tabs>
        <w:tab w:val="right" w:leader="dot" w:pos="9360"/>
      </w:tabs>
      <w:suppressAutoHyphens/>
      <w:spacing w:line="240" w:lineRule="atLeast"/>
      <w:ind w:left="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semiHidden/>
    <w:pPr>
      <w:tabs>
        <w:tab w:val="left" w:pos="-720"/>
        <w:tab w:val="left" w:pos="0"/>
      </w:tabs>
      <w:suppressAutoHyphens/>
      <w:spacing w:line="240" w:lineRule="atLeast"/>
      <w:jc w:val="both"/>
    </w:pPr>
    <w:rPr>
      <w:spacing w:val="-3"/>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2">
    <w:name w:val="Body Text Indent 2"/>
    <w:basedOn w:val="Normal"/>
    <w:semiHidden/>
    <w:pPr>
      <w:tabs>
        <w:tab w:val="left" w:pos="-720"/>
      </w:tabs>
      <w:suppressAutoHyphens/>
      <w:spacing w:line="240" w:lineRule="atLeast"/>
      <w:ind w:left="360" w:hanging="360"/>
      <w:jc w:val="both"/>
    </w:pPr>
    <w:rPr>
      <w:spacing w:val="-3"/>
    </w:rPr>
  </w:style>
  <w:style w:type="paragraph" w:styleId="BodyTextIndent3">
    <w:name w:val="Body Text Indent 3"/>
    <w:basedOn w:val="Normal"/>
    <w:semiHidden/>
    <w:pPr>
      <w:tabs>
        <w:tab w:val="left" w:pos="-720"/>
      </w:tabs>
      <w:suppressAutoHyphens/>
      <w:spacing w:line="240" w:lineRule="atLeast"/>
      <w:ind w:left="720"/>
      <w:jc w:val="both"/>
    </w:pPr>
    <w:rPr>
      <w:i/>
      <w:iCs/>
      <w:spacing w:val="-3"/>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emiHidden/>
  </w:style>
  <w:style w:type="paragraph" w:styleId="BodyText2">
    <w:name w:val="Body Text 2"/>
    <w:basedOn w:val="Normal"/>
    <w:semiHidden/>
    <w:pPr>
      <w:tabs>
        <w:tab w:val="left" w:pos="-720"/>
      </w:tabs>
      <w:suppressAutoHyphens/>
      <w:spacing w:line="240" w:lineRule="atLeast"/>
      <w:jc w:val="both"/>
    </w:pPr>
    <w:rPr>
      <w:b/>
      <w:bCs/>
      <w:spacing w:val="-3"/>
    </w:rPr>
  </w:style>
  <w:style w:type="paragraph" w:customStyle="1" w:styleId="CREXR">
    <w:name w:val="CR_EXR"/>
    <w:pPr>
      <w:keepLines/>
      <w:overflowPunct w:val="0"/>
      <w:autoSpaceDE w:val="0"/>
      <w:autoSpaceDN w:val="0"/>
      <w:adjustRightInd w:val="0"/>
      <w:spacing w:line="480" w:lineRule="auto"/>
      <w:jc w:val="both"/>
    </w:pPr>
    <w:rPr>
      <w:noProof/>
    </w:rPr>
  </w:style>
  <w:style w:type="character" w:customStyle="1" w:styleId="Normal1">
    <w:name w:val="Normal1"/>
    <w:rPr>
      <w:rFonts w:ascii="Courier" w:hAnsi="Courier"/>
      <w:color w:val="FF00FF"/>
    </w:rPr>
  </w:style>
  <w:style w:type="paragraph" w:customStyle="1" w:styleId="CRCS1NUM">
    <w:name w:val="CR_CS1_NUM"/>
    <w:pPr>
      <w:keepLines/>
      <w:overflowPunct w:val="0"/>
      <w:autoSpaceDE w:val="0"/>
      <w:autoSpaceDN w:val="0"/>
      <w:adjustRightInd w:val="0"/>
      <w:spacing w:line="480" w:lineRule="auto"/>
      <w:ind w:left="680"/>
      <w:jc w:val="both"/>
      <w:textAlignment w:val="baseline"/>
    </w:pPr>
    <w:rPr>
      <w:b/>
      <w:caps/>
      <w:noProof/>
      <w:sz w:val="48"/>
    </w:rPr>
  </w:style>
  <w:style w:type="paragraph" w:customStyle="1" w:styleId="CRCS1TTL">
    <w:name w:val="CR_CS1_TTL"/>
    <w:pPr>
      <w:keepLines/>
      <w:overflowPunct w:val="0"/>
      <w:autoSpaceDE w:val="0"/>
      <w:autoSpaceDN w:val="0"/>
      <w:adjustRightInd w:val="0"/>
      <w:spacing w:line="480" w:lineRule="auto"/>
      <w:jc w:val="both"/>
      <w:textAlignment w:val="baseline"/>
    </w:pPr>
    <w:rPr>
      <w:b/>
      <w:caps/>
      <w:noProof/>
      <w:sz w:val="36"/>
    </w:rPr>
  </w:style>
  <w:style w:type="character" w:customStyle="1" w:styleId="CRCS1DCAP">
    <w:name w:val="CR_CS1_DCAP"/>
    <w:rPr>
      <w:rFonts w:ascii="HelveticaNeue HeavyCond" w:hAnsi="HelveticaNeue HeavyCond"/>
      <w:spacing w:val="-60"/>
      <w:sz w:val="18"/>
    </w:rPr>
  </w:style>
  <w:style w:type="paragraph" w:customStyle="1" w:styleId="CRCS1FIRST">
    <w:name w:val="CR_CS1_FIRST"/>
    <w:pPr>
      <w:keepLines/>
      <w:overflowPunct w:val="0"/>
      <w:autoSpaceDE w:val="0"/>
      <w:autoSpaceDN w:val="0"/>
      <w:adjustRightInd w:val="0"/>
      <w:spacing w:line="480" w:lineRule="auto"/>
      <w:jc w:val="both"/>
      <w:textAlignment w:val="baseline"/>
    </w:pPr>
    <w:rPr>
      <w:rFonts w:ascii="Akzidenz Grotesk BE Ex" w:hAnsi="Akzidenz Grotesk BE Ex"/>
      <w:noProof/>
    </w:rPr>
  </w:style>
  <w:style w:type="paragraph" w:customStyle="1" w:styleId="CRCS1">
    <w:name w:val="CR_CS1"/>
    <w:pPr>
      <w:keepLines/>
      <w:overflowPunct w:val="0"/>
      <w:autoSpaceDE w:val="0"/>
      <w:autoSpaceDN w:val="0"/>
      <w:adjustRightInd w:val="0"/>
      <w:spacing w:line="480" w:lineRule="auto"/>
      <w:ind w:firstLine="360"/>
      <w:jc w:val="both"/>
      <w:textAlignment w:val="baseline"/>
    </w:pPr>
    <w:rPr>
      <w:rFonts w:ascii="Akzidenz Grotesk BE Ex" w:hAnsi="Akzidenz Grotesk BE Ex"/>
      <w:noProof/>
    </w:rPr>
  </w:style>
  <w:style w:type="paragraph" w:customStyle="1" w:styleId="CRCS1Q">
    <w:name w:val="CR_CS1_Q"/>
    <w:next w:val="Normal"/>
    <w:pPr>
      <w:keepLines/>
      <w:overflowPunct w:val="0"/>
      <w:autoSpaceDE w:val="0"/>
      <w:autoSpaceDN w:val="0"/>
      <w:adjustRightInd w:val="0"/>
      <w:spacing w:line="480" w:lineRule="auto"/>
      <w:ind w:left="360" w:hanging="360"/>
      <w:jc w:val="both"/>
      <w:textAlignment w:val="baseline"/>
    </w:pPr>
    <w:rPr>
      <w:rFonts w:ascii="Akzidenz Grotesk BE Ex" w:hAnsi="Akzidenz Grotesk BE Ex"/>
      <w:noProof/>
    </w:rPr>
  </w:style>
  <w:style w:type="character" w:customStyle="1" w:styleId="CRCS1NLLLLTR">
    <w:name w:val="CR_CS1_NL_LL_LTR"/>
    <w:rPr>
      <w:rFonts w:ascii="Akzidenz Grotesk BE MdEx" w:hAnsi="Akzidenz Grotesk BE MdEx"/>
      <w:spacing w:val="-60"/>
      <w:sz w:val="18"/>
    </w:rPr>
  </w:style>
  <w:style w:type="paragraph" w:customStyle="1" w:styleId="CREXRLL">
    <w:name w:val="CR_EXR_LL"/>
    <w:pPr>
      <w:keepLines/>
      <w:overflowPunct w:val="0"/>
      <w:autoSpaceDE w:val="0"/>
      <w:autoSpaceDN w:val="0"/>
      <w:adjustRightInd w:val="0"/>
      <w:spacing w:line="480" w:lineRule="auto"/>
      <w:ind w:left="640" w:hanging="300"/>
      <w:jc w:val="both"/>
      <w:textAlignment w:val="baseline"/>
    </w:pPr>
    <w:rPr>
      <w:noProof/>
    </w:rPr>
  </w:style>
  <w:style w:type="paragraph" w:styleId="BalloonText">
    <w:name w:val="Balloon Text"/>
    <w:basedOn w:val="Normal"/>
    <w:link w:val="BalloonTextChar"/>
    <w:uiPriority w:val="99"/>
    <w:semiHidden/>
    <w:unhideWhenUsed/>
    <w:rsid w:val="004A4C8F"/>
    <w:rPr>
      <w:rFonts w:ascii="Tahoma" w:hAnsi="Tahoma" w:cs="Tahoma"/>
      <w:sz w:val="16"/>
      <w:szCs w:val="16"/>
    </w:rPr>
  </w:style>
  <w:style w:type="character" w:customStyle="1" w:styleId="BalloonTextChar">
    <w:name w:val="Balloon Text Char"/>
    <w:link w:val="BalloonText"/>
    <w:uiPriority w:val="99"/>
    <w:semiHidden/>
    <w:rsid w:val="004A4C8F"/>
    <w:rPr>
      <w:rFonts w:ascii="Tahoma" w:hAnsi="Tahoma" w:cs="Tahoma"/>
      <w:spacing w:val="-4"/>
      <w:sz w:val="16"/>
      <w:szCs w:val="16"/>
    </w:rPr>
  </w:style>
  <w:style w:type="character" w:customStyle="1" w:styleId="BLDING">
    <w:name w:val="BL_DING"/>
    <w:rsid w:val="0017098E"/>
    <w:rPr>
      <w:rFonts w:ascii="Zapf Dingbats" w:hAnsi="Zapf Dingbats"/>
      <w:color w:val="auto"/>
      <w:position w:val="18"/>
      <w:sz w:val="18"/>
    </w:rPr>
  </w:style>
  <w:style w:type="character" w:customStyle="1" w:styleId="CRCS1QNUM">
    <w:name w:val="CR_CS1_Q_NUM"/>
    <w:rsid w:val="0017098E"/>
    <w:rPr>
      <w:rFonts w:ascii="Akzidenz Grotesk BE MdEx" w:hAnsi="Akzidenz Grotesk BE MdEx"/>
      <w:spacing w:val="-60"/>
      <w:sz w:val="18"/>
    </w:rPr>
  </w:style>
  <w:style w:type="paragraph" w:customStyle="1" w:styleId="CRCS1BLMID">
    <w:name w:val="CR_CS1_BL_MID"/>
    <w:rsid w:val="0017098E"/>
    <w:pPr>
      <w:keepLines/>
      <w:tabs>
        <w:tab w:val="left" w:pos="600"/>
      </w:tabs>
      <w:overflowPunct w:val="0"/>
      <w:autoSpaceDE w:val="0"/>
      <w:autoSpaceDN w:val="0"/>
      <w:adjustRightInd w:val="0"/>
      <w:spacing w:after="60" w:line="220" w:lineRule="exact"/>
      <w:ind w:left="360"/>
      <w:jc w:val="both"/>
      <w:textAlignment w:val="baseline"/>
    </w:pPr>
    <w:rPr>
      <w:rFonts w:ascii="Akzidenz Grotesk BE Ex" w:hAnsi="Akzidenz Grotesk BE Ex"/>
      <w:noProof/>
      <w:spacing w:val="-60"/>
      <w:sz w:val="18"/>
    </w:rPr>
  </w:style>
  <w:style w:type="paragraph" w:customStyle="1" w:styleId="CRCS1BLFIRST">
    <w:name w:val="CR_CS1_BL_FIRST"/>
    <w:basedOn w:val="CRCS1BLMID"/>
    <w:rsid w:val="0017098E"/>
    <w:pPr>
      <w:spacing w:before="100"/>
    </w:pPr>
  </w:style>
  <w:style w:type="paragraph" w:customStyle="1" w:styleId="CRCS1BLLAST">
    <w:name w:val="CR_CS1_BL_LAST"/>
    <w:basedOn w:val="CRCS1BLMID"/>
    <w:rsid w:val="0017098E"/>
    <w:pPr>
      <w:spacing w:after="100"/>
    </w:pPr>
  </w:style>
  <w:style w:type="paragraph" w:customStyle="1" w:styleId="CFOBJ">
    <w:name w:val="CF_OBJ"/>
    <w:rsid w:val="00D75F9A"/>
    <w:pPr>
      <w:keepLines/>
      <w:tabs>
        <w:tab w:val="left" w:pos="180"/>
      </w:tabs>
      <w:overflowPunct w:val="0"/>
      <w:autoSpaceDE w:val="0"/>
      <w:autoSpaceDN w:val="0"/>
      <w:adjustRightInd w:val="0"/>
      <w:spacing w:before="120" w:line="200" w:lineRule="exact"/>
      <w:ind w:left="180" w:hanging="180"/>
      <w:textAlignment w:val="baseline"/>
    </w:pPr>
    <w:rPr>
      <w:rFonts w:ascii="Helvetica 55 Roman" w:hAnsi="Helvetica 55 Roman"/>
      <w:noProof/>
      <w:color w:val="FFFFFF"/>
      <w:sz w:val="16"/>
      <w:lang w:val="en-AU"/>
    </w:rPr>
  </w:style>
  <w:style w:type="paragraph" w:customStyle="1" w:styleId="CFINTRO">
    <w:name w:val="CF_INTRO"/>
    <w:rsid w:val="0072297E"/>
    <w:pPr>
      <w:keepLines/>
      <w:overflowPunct w:val="0"/>
      <w:autoSpaceDE w:val="0"/>
      <w:autoSpaceDN w:val="0"/>
      <w:adjustRightInd w:val="0"/>
      <w:spacing w:line="240" w:lineRule="exact"/>
      <w:ind w:firstLine="360"/>
      <w:jc w:val="both"/>
      <w:textAlignment w:val="baseline"/>
    </w:pPr>
    <w:rPr>
      <w:rFonts w:ascii="Times New Roman PS MT" w:hAnsi="Times New Roman PS MT"/>
      <w:noProof/>
      <w:sz w:val="21"/>
      <w:lang w:val="en-AU"/>
    </w:rPr>
  </w:style>
  <w:style w:type="paragraph" w:customStyle="1" w:styleId="H2">
    <w:name w:val="H2"/>
    <w:rsid w:val="0072297E"/>
    <w:pPr>
      <w:keepNext/>
      <w:keepLines/>
      <w:overflowPunct w:val="0"/>
      <w:autoSpaceDE w:val="0"/>
      <w:autoSpaceDN w:val="0"/>
      <w:adjustRightInd w:val="0"/>
      <w:spacing w:before="180" w:after="60" w:line="280" w:lineRule="exact"/>
      <w:textAlignment w:val="baseline"/>
    </w:pPr>
    <w:rPr>
      <w:rFonts w:ascii="TradeGothic BoldTwo" w:hAnsi="TradeGothic BoldTwo"/>
      <w:noProof/>
      <w:color w:val="000080"/>
      <w:sz w:val="26"/>
      <w:lang w:val="en-AU"/>
    </w:rPr>
  </w:style>
  <w:style w:type="character" w:customStyle="1" w:styleId="KT">
    <w:name w:val="KT"/>
    <w:rsid w:val="00E16522"/>
    <w:rPr>
      <w:rFonts w:ascii="Times New Roman PS BoldMT" w:hAnsi="Times New Roman PS BoldMT"/>
      <w:sz w:val="21"/>
    </w:rPr>
  </w:style>
  <w:style w:type="paragraph" w:customStyle="1" w:styleId="CRGENQ">
    <w:name w:val="CR_GENQ"/>
    <w:rsid w:val="00593256"/>
    <w:pPr>
      <w:keepLines/>
      <w:tabs>
        <w:tab w:val="decimal" w:pos="180"/>
        <w:tab w:val="left" w:pos="320"/>
      </w:tabs>
      <w:overflowPunct w:val="0"/>
      <w:autoSpaceDE w:val="0"/>
      <w:autoSpaceDN w:val="0"/>
      <w:adjustRightInd w:val="0"/>
      <w:spacing w:after="40" w:line="230" w:lineRule="exact"/>
      <w:ind w:left="320" w:hanging="320"/>
      <w:jc w:val="both"/>
      <w:textAlignment w:val="baseline"/>
    </w:pPr>
    <w:rPr>
      <w:rFonts w:ascii="Times New Roman PS MT" w:hAnsi="Times New Roman PS MT"/>
      <w:noProof/>
      <w:lang w:val="en-AU"/>
    </w:rPr>
  </w:style>
  <w:style w:type="character" w:customStyle="1" w:styleId="CRGENQNUM">
    <w:name w:val="CR_GENQ_NUM"/>
    <w:rsid w:val="00593256"/>
    <w:rPr>
      <w:rFonts w:ascii="Times New Roman PS BoldMT" w:hAnsi="Times New Roman PS BoldMT"/>
    </w:rPr>
  </w:style>
  <w:style w:type="paragraph" w:styleId="Revision">
    <w:name w:val="Revision"/>
    <w:hidden/>
    <w:uiPriority w:val="99"/>
    <w:semiHidden/>
    <w:rsid w:val="00D51F95"/>
    <w:rPr>
      <w:spacing w:val="-4"/>
      <w:sz w:val="24"/>
      <w:szCs w:val="36"/>
    </w:rPr>
  </w:style>
  <w:style w:type="paragraph" w:customStyle="1" w:styleId="CRGENQLLLAST">
    <w:name w:val="CR_GENQ_LL_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MID">
    <w:name w:val="CR_GENQ_LL_MID"/>
    <w:next w:val="CRGENQLL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FIRST">
    <w:name w:val="CR_GENQ_LL_FIRST"/>
    <w:next w:val="CRGENQLLMID"/>
    <w:uiPriority w:val="99"/>
    <w:rsid w:val="00B93249"/>
    <w:pPr>
      <w:keepLines/>
      <w:tabs>
        <w:tab w:val="left" w:pos="600"/>
      </w:tabs>
      <w:overflowPunct w:val="0"/>
      <w:autoSpaceDE w:val="0"/>
      <w:autoSpaceDN w:val="0"/>
      <w:adjustRightInd w:val="0"/>
      <w:spacing w:after="60" w:line="230" w:lineRule="exact"/>
      <w:ind w:left="640" w:hanging="300"/>
      <w:jc w:val="both"/>
      <w:textAlignment w:val="baseline"/>
    </w:pPr>
    <w:rPr>
      <w:rFonts w:ascii="Times New Roman PS MT" w:hAnsi="Times New Roman PS MT"/>
      <w:noProof/>
      <w:lang w:val="en-AU"/>
    </w:rPr>
  </w:style>
  <w:style w:type="character" w:customStyle="1" w:styleId="CRGENQLLLTR">
    <w:name w:val="CR_GENQ_LL_LTR"/>
    <w:uiPriority w:val="99"/>
    <w:rsid w:val="00B93249"/>
    <w:rPr>
      <w:rFonts w:ascii="Times New Roman PS BoldMT" w:hAnsi="Times New Roman PS BoldMT"/>
    </w:rPr>
  </w:style>
  <w:style w:type="character" w:customStyle="1" w:styleId="FooterChar">
    <w:name w:val="Footer Char"/>
    <w:link w:val="Footer"/>
    <w:uiPriority w:val="99"/>
    <w:rsid w:val="008A1F14"/>
    <w:rPr>
      <w:spacing w:val="-4"/>
      <w:sz w:val="24"/>
      <w:szCs w:val="36"/>
    </w:rPr>
  </w:style>
  <w:style w:type="character" w:customStyle="1" w:styleId="CFOBJNUM">
    <w:name w:val="CF_OBJ_NUM"/>
    <w:rsid w:val="008D5624"/>
    <w:rPr>
      <w:rFonts w:ascii="95 Helvetica Black" w:hAnsi="95 Helvetica Black"/>
      <w:caps/>
      <w:color w:val="FFFFFF"/>
      <w:sz w:val="18"/>
    </w:rPr>
  </w:style>
  <w:style w:type="paragraph" w:customStyle="1" w:styleId="CHAPBM">
    <w:name w:val="CHAP_BM"/>
    <w:uiPriority w:val="99"/>
    <w:rsid w:val="004D6A16"/>
    <w:pPr>
      <w:keepLines/>
      <w:overflowPunct w:val="0"/>
      <w:autoSpaceDE w:val="0"/>
      <w:autoSpaceDN w:val="0"/>
      <w:adjustRightInd w:val="0"/>
      <w:spacing w:line="240" w:lineRule="exact"/>
      <w:ind w:firstLine="360"/>
      <w:jc w:val="both"/>
      <w:textAlignment w:val="baseline"/>
    </w:pPr>
    <w:rPr>
      <w:rFonts w:ascii="TimesNewRomanPS" w:hAnsi="TimesNewRomanPS"/>
      <w:noProof/>
      <w:sz w:val="21"/>
    </w:rPr>
  </w:style>
  <w:style w:type="paragraph" w:customStyle="1" w:styleId="SFIH1">
    <w:name w:val="SFI_H1"/>
    <w:basedOn w:val="Normal"/>
    <w:qFormat/>
    <w:rsid w:val="0011404A"/>
    <w:pPr>
      <w:keepLines/>
      <w:widowControl/>
      <w:overflowPunct w:val="0"/>
      <w:spacing w:line="360" w:lineRule="exact"/>
      <w:textAlignment w:val="baseline"/>
    </w:pPr>
    <w:rPr>
      <w:rFonts w:ascii="HelveticaNeue BoldExt" w:hAnsi="HelveticaNeue BoldExt"/>
      <w:noProof/>
      <w:color w:val="000000"/>
      <w:spacing w:val="0"/>
      <w:sz w:val="28"/>
      <w:szCs w:val="20"/>
    </w:rPr>
  </w:style>
  <w:style w:type="paragraph" w:customStyle="1" w:styleId="CRCS1GENQ">
    <w:name w:val="CR_CS1_GENQ"/>
    <w:next w:val="Normal"/>
    <w:rsid w:val="00AD7424"/>
    <w:pPr>
      <w:keepLines/>
      <w:tabs>
        <w:tab w:val="right" w:pos="250"/>
        <w:tab w:val="left" w:pos="360"/>
      </w:tabs>
      <w:overflowPunct w:val="0"/>
      <w:autoSpaceDE w:val="0"/>
      <w:autoSpaceDN w:val="0"/>
      <w:adjustRightInd w:val="0"/>
      <w:spacing w:before="80" w:line="210" w:lineRule="exact"/>
      <w:ind w:left="360" w:hanging="360"/>
      <w:textAlignment w:val="baseline"/>
    </w:pPr>
    <w:rPr>
      <w:rFonts w:ascii="55 Helvetica Roman" w:hAnsi="55 Helvetica Roman"/>
      <w:noProof/>
      <w:sz w:val="18"/>
    </w:rPr>
  </w:style>
  <w:style w:type="paragraph" w:customStyle="1" w:styleId="HEADFIRST">
    <w:name w:val="HEADFIRST"/>
    <w:uiPriority w:val="99"/>
    <w:rsid w:val="00132730"/>
    <w:pPr>
      <w:keepLines/>
      <w:overflowPunct w:val="0"/>
      <w:autoSpaceDE w:val="0"/>
      <w:autoSpaceDN w:val="0"/>
      <w:adjustRightInd w:val="0"/>
      <w:spacing w:line="240" w:lineRule="exact"/>
      <w:jc w:val="both"/>
      <w:textAlignment w:val="baseline"/>
    </w:pPr>
    <w:rPr>
      <w:rFonts w:ascii="TimesNewRomanPS" w:hAnsi="TimesNewRomanPS"/>
      <w:noProof/>
      <w:sz w:val="21"/>
    </w:rPr>
  </w:style>
  <w:style w:type="character" w:customStyle="1" w:styleId="ITAL">
    <w:name w:val="ITAL"/>
    <w:rsid w:val="00AA64F1"/>
    <w:rPr>
      <w:i/>
      <w:iCs/>
    </w:rPr>
  </w:style>
  <w:style w:type="paragraph" w:customStyle="1" w:styleId="CFINTROSUPTTL">
    <w:name w:val="CF_INTRO_SUPTTL"/>
    <w:basedOn w:val="Normal"/>
    <w:rsid w:val="00AA64F1"/>
    <w:pPr>
      <w:spacing w:after="180" w:line="480" w:lineRule="atLeast"/>
      <w:textAlignment w:val="center"/>
    </w:pPr>
    <w:rPr>
      <w:rFonts w:ascii="MyriadPro-Black" w:hAnsi="MyriadPro-Black" w:cs="MyriadPro-Black"/>
      <w:caps/>
      <w:color w:val="136777"/>
      <w:spacing w:val="0"/>
      <w:sz w:val="36"/>
      <w:lang w:eastAsia="en-IN" w:bidi="he-IL"/>
    </w:rPr>
  </w:style>
  <w:style w:type="paragraph" w:customStyle="1" w:styleId="SF1FIRST">
    <w:name w:val="SF1_FIRST"/>
    <w:basedOn w:val="Normal"/>
    <w:rsid w:val="00E04F56"/>
    <w:pPr>
      <w:spacing w:line="240" w:lineRule="atLeast"/>
      <w:jc w:val="both"/>
      <w:textAlignment w:val="center"/>
    </w:pPr>
    <w:rPr>
      <w:rFonts w:ascii="MyriadPro-Light" w:hAnsi="MyriadPro-Light" w:cs="MyriadPro-Light"/>
      <w:color w:val="000000"/>
      <w:spacing w:val="0"/>
      <w:sz w:val="19"/>
      <w:szCs w:val="19"/>
      <w:lang w:eastAsia="en-IN" w:bidi="he-IL"/>
    </w:rPr>
  </w:style>
  <w:style w:type="paragraph" w:customStyle="1" w:styleId="CRGLOSSETSUPTTL">
    <w:name w:val="CR_GLOSSET_SUPTTL"/>
    <w:basedOn w:val="Normal"/>
    <w:rsid w:val="00362E22"/>
    <w:pPr>
      <w:pBdr>
        <w:top w:val="single" w:sz="96" w:space="0" w:color="F1F1A6"/>
        <w:bottom w:val="single" w:sz="96" w:space="0" w:color="C8AF1B"/>
      </w:pBdr>
      <w:spacing w:before="360" w:after="240" w:line="280" w:lineRule="atLeast"/>
      <w:ind w:left="600"/>
      <w:jc w:val="both"/>
      <w:textAlignment w:val="center"/>
    </w:pPr>
    <w:rPr>
      <w:rFonts w:ascii="MyriadPro-Bold" w:hAnsi="MyriadPro-Bold" w:cs="MyriadPro-Bold"/>
      <w:b/>
      <w:bCs/>
      <w:color w:val="B9361F"/>
      <w:spacing w:val="0"/>
      <w:sz w:val="28"/>
      <w:szCs w:val="28"/>
      <w:lang w:eastAsia="en-IN" w:bidi="he-IL"/>
    </w:rPr>
  </w:style>
  <w:style w:type="paragraph" w:customStyle="1" w:styleId="CRPROBSETTTL">
    <w:name w:val="CR_PROBSET_TTL"/>
    <w:basedOn w:val="Normal"/>
    <w:rsid w:val="00362E22"/>
    <w:pPr>
      <w:spacing w:before="40" w:after="40" w:line="240" w:lineRule="atLeast"/>
      <w:textAlignment w:val="center"/>
    </w:pPr>
    <w:rPr>
      <w:rFonts w:ascii="MyriadPro-Black" w:hAnsi="MyriadPro-Black" w:cs="MyriadPro-Black"/>
      <w:caps/>
      <w:color w:val="000000"/>
      <w:spacing w:val="0"/>
      <w:sz w:val="18"/>
      <w:szCs w:val="18"/>
      <w:lang w:eastAsia="en-IN" w:bidi="he-IL"/>
    </w:rPr>
  </w:style>
  <w:style w:type="paragraph" w:customStyle="1" w:styleId="SF1MN1SUPTTL">
    <w:name w:val="SF1_MN1_SUPTTL"/>
    <w:basedOn w:val="Normal"/>
    <w:rsid w:val="00362E22"/>
    <w:pPr>
      <w:keepNext/>
      <w:keepLines/>
      <w:suppressAutoHyphens/>
      <w:spacing w:before="120" w:after="60" w:line="480" w:lineRule="atLeast"/>
      <w:textAlignment w:val="center"/>
    </w:pPr>
    <w:rPr>
      <w:rFonts w:ascii="GillSansStd-BoldExtraCond" w:hAnsi="GillSansStd-BoldExtraCond" w:cs="GillSansStd-BoldExtraCond"/>
      <w:color w:val="E95B12"/>
      <w:spacing w:val="0"/>
      <w:sz w:val="36"/>
      <w:lang w:eastAsia="en-IN" w:bidi="he-IL"/>
    </w:rPr>
  </w:style>
  <w:style w:type="paragraph" w:customStyle="1" w:styleId="SF1MN1FIRST">
    <w:name w:val="SF1_MN1_FIRST"/>
    <w:basedOn w:val="Normal"/>
    <w:rsid w:val="00362E22"/>
    <w:pPr>
      <w:keepLines/>
      <w:spacing w:line="240" w:lineRule="atLeast"/>
      <w:ind w:left="240" w:right="120"/>
      <w:jc w:val="both"/>
      <w:textAlignment w:val="center"/>
    </w:pPr>
    <w:rPr>
      <w:rFonts w:ascii="UniversLTStd-LightCn" w:hAnsi="UniversLTStd-LightCn" w:cs="UniversLTStd-LightCn"/>
      <w:color w:val="000000"/>
      <w:spacing w:val="0"/>
      <w:sz w:val="19"/>
      <w:szCs w:val="19"/>
      <w:lang w:eastAsia="en-IN" w:bidi="he-IL"/>
    </w:rPr>
  </w:style>
  <w:style w:type="character" w:customStyle="1" w:styleId="SF1MN1SUPTTL1">
    <w:name w:val="SF1_MN1_SUPTTL1"/>
    <w:rsid w:val="00362E22"/>
    <w:rPr>
      <w:rFonts w:ascii="GillSansStd" w:hAnsi="GillSansStd" w:cs="GillSansStd"/>
      <w:color w:val="000000"/>
      <w:sz w:val="36"/>
      <w:szCs w:val="36"/>
    </w:rPr>
  </w:style>
  <w:style w:type="character" w:customStyle="1" w:styleId="CRMEDIA1">
    <w:name w:val="CR_MEDIA1"/>
    <w:rsid w:val="00362E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clowbaack.net/" TargetMode="External"/><Relationship Id="rId13" Type="http://schemas.openxmlformats.org/officeDocument/2006/relationships/hyperlink" Target="http://www.bojangles.com" TargetMode="External"/><Relationship Id="rId18" Type="http://schemas.openxmlformats.org/officeDocument/2006/relationships/hyperlink" Target="http://www.jbhunt.com" TargetMode="Externa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churchschiken.com" TargetMode="External"/><Relationship Id="rId17" Type="http://schemas.openxmlformats.org/officeDocument/2006/relationships/hyperlink" Target="http://www.revlon.com" TargetMode="External"/><Relationship Id="rId2" Type="http://schemas.openxmlformats.org/officeDocument/2006/relationships/styles" Target="styles.xml"/><Relationship Id="rId16" Type="http://schemas.openxmlformats.org/officeDocument/2006/relationships/hyperlink" Target="http://blogclowbaack.net/2014/04/24/imc-chapter-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peyes.com" TargetMode="External"/><Relationship Id="rId5" Type="http://schemas.openxmlformats.org/officeDocument/2006/relationships/webSettings" Target="webSettings.xml"/><Relationship Id="rId15" Type="http://schemas.openxmlformats.org/officeDocument/2006/relationships/hyperlink" Target="http://blogclowbaack.net/2014/04/24/subway-chapter-1/" TargetMode="External"/><Relationship Id="rId23" Type="http://schemas.openxmlformats.org/officeDocument/2006/relationships/theme" Target="theme/theme1.xml"/><Relationship Id="rId10" Type="http://schemas.openxmlformats.org/officeDocument/2006/relationships/hyperlink" Target="http://www.kfc.com" TargetMode="External"/><Relationship Id="rId19" Type="http://schemas.openxmlformats.org/officeDocument/2006/relationships/hyperlink" Target="http://www.jdbank.com" TargetMode="External"/><Relationship Id="rId4" Type="http://schemas.openxmlformats.org/officeDocument/2006/relationships/settings" Target="settings.xml"/><Relationship Id="rId9" Type="http://schemas.openxmlformats.org/officeDocument/2006/relationships/hyperlink" Target="http://www.chickfila.com" TargetMode="External"/><Relationship Id="rId14" Type="http://schemas.openxmlformats.org/officeDocument/2006/relationships/hyperlink" Target="http://blogclowbaack.net/2014/04/24/chick-fil-a-chapter-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5537</Words>
  <Characters>31561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Pittsburg State University</Company>
  <LinksUpToDate>false</LinksUpToDate>
  <CharactersWithSpaces>37024</CharactersWithSpaces>
  <SharedDoc>false</SharedDoc>
  <HLinks>
    <vt:vector size="54" baseType="variant">
      <vt:variant>
        <vt:i4>7667767</vt:i4>
      </vt:variant>
      <vt:variant>
        <vt:i4>24</vt:i4>
      </vt:variant>
      <vt:variant>
        <vt:i4>0</vt:i4>
      </vt:variant>
      <vt:variant>
        <vt:i4>5</vt:i4>
      </vt:variant>
      <vt:variant>
        <vt:lpwstr>http://blog.clowbaack.net/2014/01/06/integrated-marketing-communications-chapter-1.aspx</vt:lpwstr>
      </vt:variant>
      <vt:variant>
        <vt:lpwstr/>
      </vt:variant>
      <vt:variant>
        <vt:i4>7602209</vt:i4>
      </vt:variant>
      <vt:variant>
        <vt:i4>21</vt:i4>
      </vt:variant>
      <vt:variant>
        <vt:i4>0</vt:i4>
      </vt:variant>
      <vt:variant>
        <vt:i4>5</vt:i4>
      </vt:variant>
      <vt:variant>
        <vt:lpwstr>http://blog.clowbaack.net/2014/01/02/subway-chapter-1.aspx</vt:lpwstr>
      </vt:variant>
      <vt:variant>
        <vt:lpwstr/>
      </vt:variant>
      <vt:variant>
        <vt:i4>7471164</vt:i4>
      </vt:variant>
      <vt:variant>
        <vt:i4>18</vt:i4>
      </vt:variant>
      <vt:variant>
        <vt:i4>0</vt:i4>
      </vt:variant>
      <vt:variant>
        <vt:i4>5</vt:i4>
      </vt:variant>
      <vt:variant>
        <vt:lpwstr>http://blog.clowbaack.net/2014/01/02/chick-fil-a-chapter-1.aspx</vt:lpwstr>
      </vt:variant>
      <vt:variant>
        <vt:lpwstr/>
      </vt:variant>
      <vt:variant>
        <vt:i4>6029341</vt:i4>
      </vt:variant>
      <vt:variant>
        <vt:i4>15</vt:i4>
      </vt:variant>
      <vt:variant>
        <vt:i4>0</vt:i4>
      </vt:variant>
      <vt:variant>
        <vt:i4>5</vt:i4>
      </vt:variant>
      <vt:variant>
        <vt:lpwstr>http://www.bojangles.com/</vt:lpwstr>
      </vt:variant>
      <vt:variant>
        <vt:lpwstr/>
      </vt:variant>
      <vt:variant>
        <vt:i4>5111820</vt:i4>
      </vt:variant>
      <vt:variant>
        <vt:i4>12</vt:i4>
      </vt:variant>
      <vt:variant>
        <vt:i4>0</vt:i4>
      </vt:variant>
      <vt:variant>
        <vt:i4>5</vt:i4>
      </vt:variant>
      <vt:variant>
        <vt:lpwstr>http://www.churchschiken.com/</vt:lpwstr>
      </vt:variant>
      <vt:variant>
        <vt:lpwstr/>
      </vt:variant>
      <vt:variant>
        <vt:i4>3080318</vt:i4>
      </vt:variant>
      <vt:variant>
        <vt:i4>9</vt:i4>
      </vt:variant>
      <vt:variant>
        <vt:i4>0</vt:i4>
      </vt:variant>
      <vt:variant>
        <vt:i4>5</vt:i4>
      </vt:variant>
      <vt:variant>
        <vt:lpwstr>http://www.popeyes.com/</vt:lpwstr>
      </vt:variant>
      <vt:variant>
        <vt:lpwstr/>
      </vt:variant>
      <vt:variant>
        <vt:i4>2949239</vt:i4>
      </vt:variant>
      <vt:variant>
        <vt:i4>6</vt:i4>
      </vt:variant>
      <vt:variant>
        <vt:i4>0</vt:i4>
      </vt:variant>
      <vt:variant>
        <vt:i4>5</vt:i4>
      </vt:variant>
      <vt:variant>
        <vt:lpwstr>http://www.kfc.com/</vt:lpwstr>
      </vt:variant>
      <vt:variant>
        <vt:lpwstr/>
      </vt:variant>
      <vt:variant>
        <vt:i4>4980752</vt:i4>
      </vt:variant>
      <vt:variant>
        <vt:i4>3</vt:i4>
      </vt:variant>
      <vt:variant>
        <vt:i4>0</vt:i4>
      </vt:variant>
      <vt:variant>
        <vt:i4>5</vt:i4>
      </vt:variant>
      <vt:variant>
        <vt:lpwstr>http://www.chickfila.com/</vt:lpwstr>
      </vt:variant>
      <vt:variant>
        <vt:lpwstr/>
      </vt:variant>
      <vt:variant>
        <vt:i4>7667836</vt:i4>
      </vt:variant>
      <vt:variant>
        <vt:i4>0</vt:i4>
      </vt:variant>
      <vt:variant>
        <vt:i4>0</vt:i4>
      </vt:variant>
      <vt:variant>
        <vt:i4>5</vt:i4>
      </vt:variant>
      <vt:variant>
        <vt:lpwstr>http://blog.clowbaack.net/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E. Baack</dc:creator>
  <cp:lastModifiedBy>Donald E. Baack</cp:lastModifiedBy>
  <cp:revision>2</cp:revision>
  <cp:lastPrinted>2008-08-31T17:24:00Z</cp:lastPrinted>
  <dcterms:created xsi:type="dcterms:W3CDTF">2014-10-24T19:06:00Z</dcterms:created>
  <dcterms:modified xsi:type="dcterms:W3CDTF">2014-10-24T19:06:00Z</dcterms:modified>
</cp:coreProperties>
</file>